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5FCCE" w14:textId="77777777" w:rsidR="000005AC" w:rsidRDefault="000005AC" w:rsidP="000005AC">
      <w:pPr>
        <w:pStyle w:val="Nadpis1"/>
        <w:ind w:left="0" w:firstLine="0"/>
      </w:pPr>
      <w:r>
        <w:t>Zoznam merateľných ukazovateľov projektu a iných údajov</w:t>
      </w:r>
    </w:p>
    <w:p w14:paraId="1EC041FB" w14:textId="77777777" w:rsidR="00E118C3" w:rsidRDefault="00E118C3" w:rsidP="000005AC">
      <w:pPr>
        <w:spacing w:after="99" w:line="259" w:lineRule="auto"/>
        <w:ind w:left="5"/>
        <w:jc w:val="left"/>
        <w:rPr>
          <w:rFonts w:eastAsia="Calibri" w:cstheme="minorHAnsi"/>
          <w:b/>
          <w:sz w:val="24"/>
          <w:szCs w:val="24"/>
        </w:rPr>
      </w:pPr>
    </w:p>
    <w:p w14:paraId="50AFF72D" w14:textId="7FDFA7F2" w:rsidR="000005AC" w:rsidRPr="000005AC" w:rsidRDefault="000005AC" w:rsidP="000005AC">
      <w:pPr>
        <w:spacing w:after="99" w:line="259" w:lineRule="auto"/>
        <w:ind w:left="5"/>
        <w:jc w:val="left"/>
        <w:rPr>
          <w:rFonts w:eastAsia="Arial" w:cstheme="minorHAnsi"/>
          <w:sz w:val="24"/>
          <w:szCs w:val="24"/>
        </w:rPr>
      </w:pPr>
      <w:r w:rsidRPr="000005AC">
        <w:rPr>
          <w:rFonts w:eastAsia="Calibri" w:cstheme="minorHAnsi"/>
          <w:b/>
          <w:sz w:val="24"/>
          <w:szCs w:val="24"/>
        </w:rPr>
        <w:t xml:space="preserve">Kód </w:t>
      </w:r>
      <w:del w:id="0" w:author="Bagiová Tatiana" w:date="2026-01-29T16:02:00Z" w16du:dateUtc="2026-01-29T15:02:00Z">
        <w:r w:rsidRPr="000005AC" w:rsidDel="0046319B">
          <w:rPr>
            <w:rFonts w:eastAsia="Calibri" w:cstheme="minorHAnsi"/>
            <w:b/>
            <w:sz w:val="24"/>
            <w:szCs w:val="24"/>
          </w:rPr>
          <w:delText>vyzvania</w:delText>
        </w:r>
      </w:del>
      <w:ins w:id="1" w:author="Bagiová Tatiana" w:date="2026-01-29T16:02:00Z" w16du:dateUtc="2026-01-29T15:02:00Z">
        <w:r w:rsidR="0046319B">
          <w:rPr>
            <w:rFonts w:eastAsia="Calibri" w:cstheme="minorHAnsi"/>
            <w:b/>
            <w:sz w:val="24"/>
            <w:szCs w:val="24"/>
          </w:rPr>
          <w:t>projektu užívateľa</w:t>
        </w:r>
      </w:ins>
      <w:r w:rsidRPr="000005AC">
        <w:rPr>
          <w:rFonts w:eastAsia="Calibri" w:cstheme="minorHAnsi"/>
          <w:b/>
          <w:sz w:val="24"/>
          <w:szCs w:val="24"/>
        </w:rPr>
        <w:t xml:space="preserve">: </w:t>
      </w:r>
    </w:p>
    <w:p w14:paraId="09AA4DA5" w14:textId="50602DD0" w:rsidR="00C96A4E" w:rsidDel="0046319B" w:rsidRDefault="000005AC" w:rsidP="00E118C3">
      <w:pPr>
        <w:spacing w:after="99" w:line="259" w:lineRule="auto"/>
        <w:ind w:left="5"/>
        <w:jc w:val="left"/>
        <w:rPr>
          <w:del w:id="2" w:author="Bagiová Tatiana" w:date="2026-01-29T16:02:00Z" w16du:dateUtc="2026-01-29T15:02:00Z"/>
          <w:rFonts w:cstheme="minorHAnsi"/>
          <w:sz w:val="24"/>
          <w:szCs w:val="24"/>
        </w:rPr>
      </w:pPr>
      <w:del w:id="3" w:author="Bagiová Tatiana" w:date="2026-01-29T16:02:00Z" w16du:dateUtc="2026-01-29T15:02:00Z">
        <w:r w:rsidRPr="000005AC" w:rsidDel="0046319B">
          <w:rPr>
            <w:rFonts w:eastAsia="Calibri" w:cstheme="minorHAnsi"/>
            <w:b/>
            <w:sz w:val="24"/>
            <w:szCs w:val="24"/>
          </w:rPr>
          <w:delText xml:space="preserve">Názov vyzvania: </w:delText>
        </w:r>
      </w:del>
    </w:p>
    <w:p w14:paraId="657173AD" w14:textId="77777777" w:rsidR="000005AC" w:rsidRPr="000005AC" w:rsidRDefault="000005AC" w:rsidP="000005AC">
      <w:pPr>
        <w:ind w:left="5" w:right="43"/>
        <w:rPr>
          <w:rFonts w:cstheme="minorHAnsi"/>
          <w:sz w:val="24"/>
          <w:szCs w:val="24"/>
        </w:rPr>
      </w:pPr>
      <w:r w:rsidRPr="000005AC">
        <w:rPr>
          <w:rFonts w:cstheme="minorHAnsi"/>
          <w:sz w:val="24"/>
          <w:szCs w:val="24"/>
        </w:rPr>
        <w:t xml:space="preserve">Užívateľ priraďuje do žiadosti o finančné prostriedky z príspevku len tie merateľné ukazovatele projektu, ktoré sú relevantné pre ním vybrané oprávnené hlavné aktivity projektu v zmysle tabuľky 1 pod textom.  </w:t>
      </w:r>
    </w:p>
    <w:p w14:paraId="58CB1547" w14:textId="77777777" w:rsidR="0045362B" w:rsidRDefault="0045362B" w:rsidP="0045362B">
      <w:pPr>
        <w:spacing w:after="0" w:line="259" w:lineRule="auto"/>
        <w:ind w:left="5"/>
        <w:jc w:val="left"/>
        <w:rPr>
          <w:ins w:id="4" w:author="Bagiová Tatiana" w:date="2026-01-29T15:46:00Z" w16du:dateUtc="2026-01-29T14:46:00Z"/>
          <w:rFonts w:eastAsia="Calibri" w:cstheme="minorHAnsi"/>
          <w:b/>
          <w:sz w:val="24"/>
          <w:szCs w:val="24"/>
        </w:rPr>
      </w:pPr>
      <w:ins w:id="5" w:author="Bagiová Tatiana" w:date="2026-01-29T15:46:00Z" w16du:dateUtc="2026-01-29T14:46:00Z">
        <w:r w:rsidRPr="000005AC">
          <w:rPr>
            <w:rFonts w:eastAsia="Calibri" w:cstheme="minorHAnsi"/>
            <w:b/>
            <w:sz w:val="24"/>
            <w:szCs w:val="24"/>
          </w:rPr>
          <w:t xml:space="preserve">Tabuľka 1: </w:t>
        </w:r>
        <w:r>
          <w:rPr>
            <w:rFonts w:eastAsia="Calibri" w:cstheme="minorHAnsi"/>
            <w:b/>
            <w:sz w:val="24"/>
            <w:szCs w:val="24"/>
          </w:rPr>
          <w:t xml:space="preserve">Merateľné ukazovatele priradené k realizácii </w:t>
        </w:r>
        <w:r w:rsidRPr="000005AC">
          <w:rPr>
            <w:rFonts w:eastAsia="Calibri" w:cstheme="minorHAnsi"/>
            <w:b/>
            <w:sz w:val="24"/>
            <w:szCs w:val="24"/>
          </w:rPr>
          <w:t>oprávnen</w:t>
        </w:r>
        <w:r>
          <w:rPr>
            <w:rFonts w:eastAsia="Calibri" w:cstheme="minorHAnsi"/>
            <w:b/>
            <w:sz w:val="24"/>
            <w:szCs w:val="24"/>
          </w:rPr>
          <w:t>ej</w:t>
        </w:r>
        <w:r w:rsidRPr="000005AC">
          <w:rPr>
            <w:rFonts w:eastAsia="Calibri" w:cstheme="minorHAnsi"/>
            <w:b/>
            <w:sz w:val="24"/>
            <w:szCs w:val="24"/>
          </w:rPr>
          <w:t xml:space="preserve"> hlavn</w:t>
        </w:r>
        <w:r>
          <w:rPr>
            <w:rFonts w:eastAsia="Calibri" w:cstheme="minorHAnsi"/>
            <w:b/>
            <w:sz w:val="24"/>
            <w:szCs w:val="24"/>
          </w:rPr>
          <w:t>ej</w:t>
        </w:r>
        <w:r w:rsidRPr="000005AC">
          <w:rPr>
            <w:rFonts w:eastAsia="Calibri" w:cstheme="minorHAnsi"/>
            <w:b/>
            <w:sz w:val="24"/>
            <w:szCs w:val="24"/>
          </w:rPr>
          <w:t xml:space="preserve"> aktiv</w:t>
        </w:r>
        <w:r>
          <w:rPr>
            <w:rFonts w:eastAsia="Calibri" w:cstheme="minorHAnsi"/>
            <w:b/>
            <w:sz w:val="24"/>
            <w:szCs w:val="24"/>
          </w:rPr>
          <w:t>ite</w:t>
        </w:r>
        <w:r w:rsidRPr="000005AC">
          <w:rPr>
            <w:rFonts w:eastAsia="Calibri" w:cstheme="minorHAnsi"/>
            <w:b/>
            <w:sz w:val="24"/>
            <w:szCs w:val="24"/>
          </w:rPr>
          <w:t xml:space="preserve"> projektu </w:t>
        </w:r>
      </w:ins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12"/>
        <w:gridCol w:w="1912"/>
        <w:gridCol w:w="2907"/>
        <w:gridCol w:w="1541"/>
        <w:gridCol w:w="2092"/>
        <w:gridCol w:w="2138"/>
        <w:gridCol w:w="1492"/>
      </w:tblGrid>
      <w:tr w:rsidR="0045362B" w14:paraId="6CED5219" w14:textId="77777777" w:rsidTr="00F45CB4">
        <w:trPr>
          <w:trHeight w:val="1234"/>
          <w:ins w:id="6" w:author="Bagiová Tatiana" w:date="2026-01-29T15:46:00Z"/>
        </w:trPr>
        <w:tc>
          <w:tcPr>
            <w:tcW w:w="1999" w:type="dxa"/>
            <w:shd w:val="clear" w:color="auto" w:fill="9CC2E5" w:themeFill="accent1" w:themeFillTint="99"/>
            <w:vAlign w:val="center"/>
          </w:tcPr>
          <w:p w14:paraId="01FC3B69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7" w:author="Bagiová Tatiana" w:date="2026-01-29T15:46:00Z" w16du:dateUtc="2026-01-29T14:46:00Z"/>
                <w:rFonts w:cstheme="minorHAnsi"/>
                <w:b/>
                <w:sz w:val="20"/>
                <w:szCs w:val="20"/>
              </w:rPr>
            </w:pPr>
            <w:ins w:id="8" w:author="Bagiová Tatiana" w:date="2026-01-29T15:46:00Z" w16du:dateUtc="2026-01-29T14:46:00Z">
              <w:r w:rsidRPr="00D5077A">
                <w:rPr>
                  <w:rFonts w:cstheme="minorHAnsi"/>
                  <w:b/>
                  <w:sz w:val="20"/>
                  <w:szCs w:val="20"/>
                </w:rPr>
                <w:t>Typ merateľného</w:t>
              </w:r>
            </w:ins>
          </w:p>
          <w:p w14:paraId="447FCCDD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9" w:author="Bagiová Tatiana" w:date="2026-01-29T15:46:00Z" w16du:dateUtc="2026-01-29T14:46:00Z"/>
                <w:rFonts w:cstheme="minorHAnsi"/>
                <w:b/>
                <w:sz w:val="20"/>
                <w:szCs w:val="20"/>
              </w:rPr>
            </w:pPr>
            <w:ins w:id="10" w:author="Bagiová Tatiana" w:date="2026-01-29T15:46:00Z" w16du:dateUtc="2026-01-29T14:46:00Z">
              <w:r w:rsidRPr="00D5077A">
                <w:rPr>
                  <w:rFonts w:cstheme="minorHAnsi"/>
                  <w:b/>
                  <w:sz w:val="20"/>
                  <w:szCs w:val="20"/>
                </w:rPr>
                <w:t>ukazovateľa projektu</w:t>
              </w:r>
            </w:ins>
          </w:p>
        </w:tc>
        <w:tc>
          <w:tcPr>
            <w:tcW w:w="1999" w:type="dxa"/>
            <w:shd w:val="clear" w:color="auto" w:fill="9CC2E5" w:themeFill="accent1" w:themeFillTint="99"/>
            <w:vAlign w:val="center"/>
          </w:tcPr>
          <w:p w14:paraId="75E30A15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11" w:author="Bagiová Tatiana" w:date="2026-01-29T15:46:00Z" w16du:dateUtc="2026-01-29T14:46:00Z"/>
                <w:rFonts w:cstheme="minorHAnsi"/>
                <w:b/>
                <w:sz w:val="20"/>
                <w:szCs w:val="20"/>
              </w:rPr>
            </w:pPr>
            <w:ins w:id="12" w:author="Bagiová Tatiana" w:date="2026-01-29T15:46:00Z" w16du:dateUtc="2026-01-29T14:46:00Z">
              <w:r w:rsidRPr="00D5077A">
                <w:rPr>
                  <w:rFonts w:cstheme="minorHAnsi"/>
                  <w:b/>
                  <w:sz w:val="20"/>
                  <w:szCs w:val="20"/>
                </w:rPr>
                <w:t>Kód merateľného ukazovateľa projektu</w:t>
              </w:r>
            </w:ins>
          </w:p>
        </w:tc>
        <w:tc>
          <w:tcPr>
            <w:tcW w:w="3085" w:type="dxa"/>
            <w:shd w:val="clear" w:color="auto" w:fill="9CC2E5" w:themeFill="accent1" w:themeFillTint="99"/>
            <w:vAlign w:val="center"/>
          </w:tcPr>
          <w:p w14:paraId="2206C9A2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13" w:author="Bagiová Tatiana" w:date="2026-01-29T15:46:00Z" w16du:dateUtc="2026-01-29T14:46:00Z"/>
                <w:rFonts w:cstheme="minorHAnsi"/>
                <w:b/>
                <w:sz w:val="20"/>
                <w:szCs w:val="20"/>
              </w:rPr>
            </w:pPr>
            <w:ins w:id="14" w:author="Bagiová Tatiana" w:date="2026-01-29T15:46:00Z" w16du:dateUtc="2026-01-29T14:46:00Z">
              <w:r w:rsidRPr="00D5077A">
                <w:rPr>
                  <w:rFonts w:cstheme="minorHAnsi"/>
                  <w:b/>
                  <w:sz w:val="20"/>
                  <w:szCs w:val="20"/>
                </w:rPr>
                <w:t>Názov merateľného ukazovateľa projektu</w:t>
              </w:r>
            </w:ins>
          </w:p>
        </w:tc>
        <w:tc>
          <w:tcPr>
            <w:tcW w:w="913" w:type="dxa"/>
            <w:shd w:val="clear" w:color="auto" w:fill="9CC2E5" w:themeFill="accent1" w:themeFillTint="99"/>
            <w:vAlign w:val="center"/>
          </w:tcPr>
          <w:p w14:paraId="79720505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15" w:author="Bagiová Tatiana" w:date="2026-01-29T15:46:00Z" w16du:dateUtc="2026-01-29T14:46:00Z"/>
                <w:rFonts w:cstheme="minorHAnsi"/>
                <w:b/>
                <w:sz w:val="20"/>
                <w:szCs w:val="20"/>
              </w:rPr>
            </w:pPr>
            <w:ins w:id="16" w:author="Bagiová Tatiana" w:date="2026-01-29T15:46:00Z" w16du:dateUtc="2026-01-29T14:46:00Z">
              <w:r w:rsidRPr="00D5077A">
                <w:rPr>
                  <w:rFonts w:cstheme="minorHAnsi"/>
                  <w:b/>
                  <w:sz w:val="20"/>
                  <w:szCs w:val="20"/>
                </w:rPr>
                <w:t>Merná jednotka</w:t>
              </w:r>
            </w:ins>
          </w:p>
        </w:tc>
        <w:tc>
          <w:tcPr>
            <w:tcW w:w="2205" w:type="dxa"/>
            <w:shd w:val="clear" w:color="auto" w:fill="9CC2E5" w:themeFill="accent1" w:themeFillTint="99"/>
            <w:vAlign w:val="center"/>
          </w:tcPr>
          <w:p w14:paraId="2637815C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17" w:author="Bagiová Tatiana" w:date="2026-01-29T15:46:00Z" w16du:dateUtc="2026-01-29T14:46:00Z"/>
                <w:rFonts w:cstheme="minorHAnsi"/>
                <w:b/>
                <w:sz w:val="20"/>
                <w:szCs w:val="20"/>
              </w:rPr>
            </w:pPr>
            <w:ins w:id="18" w:author="Bagiová Tatiana" w:date="2026-01-29T15:46:00Z" w16du:dateUtc="2026-01-29T14:46:00Z">
              <w:r w:rsidRPr="00D5077A">
                <w:rPr>
                  <w:rFonts w:cstheme="minorHAnsi"/>
                  <w:b/>
                  <w:sz w:val="20"/>
                  <w:szCs w:val="20"/>
                </w:rPr>
                <w:t>Čas plnenie merateľného ukazovateľa projektu</w:t>
              </w:r>
            </w:ins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14:paraId="3A6A79AB" w14:textId="51067578" w:rsidR="0045362B" w:rsidRPr="00D5077A" w:rsidRDefault="0045362B" w:rsidP="00F45CB4">
            <w:pPr>
              <w:spacing w:after="0" w:line="259" w:lineRule="auto"/>
              <w:jc w:val="center"/>
              <w:rPr>
                <w:ins w:id="19" w:author="Bagiová Tatiana" w:date="2026-01-29T15:46:00Z" w16du:dateUtc="2026-01-29T14:46:00Z"/>
                <w:rFonts w:cstheme="minorHAnsi"/>
                <w:b/>
                <w:sz w:val="20"/>
                <w:szCs w:val="20"/>
              </w:rPr>
            </w:pPr>
            <w:ins w:id="20" w:author="Bagiová Tatiana" w:date="2026-01-29T15:46:00Z" w16du:dateUtc="2026-01-29T14:46:00Z">
              <w:r w:rsidRPr="00D5077A">
                <w:rPr>
                  <w:rFonts w:cstheme="minorHAnsi"/>
                  <w:b/>
                  <w:sz w:val="20"/>
                  <w:szCs w:val="20"/>
                </w:rPr>
                <w:t>Zber záznamov jedinečnosti</w:t>
              </w:r>
            </w:ins>
          </w:p>
        </w:tc>
        <w:tc>
          <w:tcPr>
            <w:tcW w:w="1525" w:type="dxa"/>
            <w:shd w:val="clear" w:color="auto" w:fill="9CC2E5" w:themeFill="accent1" w:themeFillTint="99"/>
            <w:vAlign w:val="center"/>
          </w:tcPr>
          <w:p w14:paraId="21CA6765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21" w:author="Bagiová Tatiana" w:date="2026-01-29T15:46:00Z" w16du:dateUtc="2026-01-29T14:46:00Z"/>
                <w:rFonts w:cstheme="minorHAnsi"/>
                <w:b/>
                <w:sz w:val="20"/>
                <w:szCs w:val="20"/>
              </w:rPr>
            </w:pPr>
            <w:ins w:id="22" w:author="Bagiová Tatiana" w:date="2026-01-29T15:46:00Z" w16du:dateUtc="2026-01-29T14:46:00Z">
              <w:r w:rsidRPr="00D5077A">
                <w:rPr>
                  <w:rFonts w:cstheme="minorHAnsi"/>
                  <w:b/>
                  <w:sz w:val="20"/>
                  <w:szCs w:val="20"/>
                </w:rPr>
                <w:t>Identifikátor jedinečnosti</w:t>
              </w:r>
            </w:ins>
          </w:p>
        </w:tc>
      </w:tr>
      <w:tr w:rsidR="0045362B" w14:paraId="007F36FC" w14:textId="77777777" w:rsidTr="00F45CB4">
        <w:trPr>
          <w:ins w:id="23" w:author="Bagiová Tatiana" w:date="2026-01-29T15:46:00Z"/>
        </w:trPr>
        <w:tc>
          <w:tcPr>
            <w:tcW w:w="1999" w:type="dxa"/>
            <w:vAlign w:val="center"/>
          </w:tcPr>
          <w:p w14:paraId="67738310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24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25" w:author="Bagiová Tatiana" w:date="2026-01-29T15:46:00Z" w16du:dateUtc="2026-01-29T14:46:00Z">
              <w:r w:rsidRPr="00D5077A">
                <w:rPr>
                  <w:rFonts w:cstheme="minorHAnsi"/>
                  <w:sz w:val="20"/>
                  <w:szCs w:val="20"/>
                </w:rPr>
                <w:t>Výstup</w:t>
              </w:r>
            </w:ins>
          </w:p>
        </w:tc>
        <w:tc>
          <w:tcPr>
            <w:tcW w:w="1999" w:type="dxa"/>
            <w:vAlign w:val="center"/>
          </w:tcPr>
          <w:p w14:paraId="5577F1ED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26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27" w:author="Bagiová Tatiana" w:date="2026-01-29T15:46:00Z" w16du:dateUtc="2026-01-29T14:46:00Z">
              <w:r w:rsidRPr="00D5077A">
                <w:rPr>
                  <w:rFonts w:cstheme="minorHAnsi"/>
                  <w:sz w:val="20"/>
                  <w:szCs w:val="20"/>
                </w:rPr>
                <w:t>PSKPRCO69</w:t>
              </w:r>
            </w:ins>
          </w:p>
        </w:tc>
        <w:tc>
          <w:tcPr>
            <w:tcW w:w="3085" w:type="dxa"/>
            <w:vAlign w:val="center"/>
          </w:tcPr>
          <w:p w14:paraId="7588E743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28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29" w:author="Bagiová Tatiana" w:date="2026-01-29T15:46:00Z" w16du:dateUtc="2026-01-29T14:46:00Z">
              <w:r w:rsidRPr="00D5077A">
                <w:rPr>
                  <w:sz w:val="20"/>
                  <w:szCs w:val="20"/>
                </w:rPr>
                <w:t>Kapacita nových alebo modernizovaných zariadení zdravotnej starostlivosti</w:t>
              </w:r>
            </w:ins>
          </w:p>
        </w:tc>
        <w:tc>
          <w:tcPr>
            <w:tcW w:w="913" w:type="dxa"/>
            <w:vAlign w:val="center"/>
          </w:tcPr>
          <w:p w14:paraId="201CF133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30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31" w:author="Bagiová Tatiana" w:date="2026-01-29T15:46:00Z" w16du:dateUtc="2026-01-29T14:46:00Z">
              <w:r w:rsidRPr="00D5077A">
                <w:rPr>
                  <w:sz w:val="20"/>
                  <w:szCs w:val="20"/>
                </w:rPr>
                <w:t>osoby/rok</w:t>
              </w:r>
            </w:ins>
          </w:p>
        </w:tc>
        <w:tc>
          <w:tcPr>
            <w:tcW w:w="2205" w:type="dxa"/>
            <w:vAlign w:val="center"/>
          </w:tcPr>
          <w:p w14:paraId="115DEEBF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32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33" w:author="Bagiová Tatiana" w:date="2026-01-29T15:46:00Z" w16du:dateUtc="2026-01-29T14:46:00Z">
              <w:r w:rsidRPr="00D5077A">
                <w:rPr>
                  <w:sz w:val="20"/>
                  <w:szCs w:val="20"/>
                </w:rPr>
                <w:t>ku koncu realizácie hlavných aktivít projektu</w:t>
              </w:r>
            </w:ins>
          </w:p>
        </w:tc>
        <w:tc>
          <w:tcPr>
            <w:tcW w:w="2268" w:type="dxa"/>
            <w:vAlign w:val="center"/>
          </w:tcPr>
          <w:p w14:paraId="5B9CD839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34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35" w:author="Bagiová Tatiana" w:date="2026-01-29T15:46:00Z" w16du:dateUtc="2026-01-29T14:46:00Z">
              <w:r w:rsidRPr="00D5077A">
                <w:rPr>
                  <w:rFonts w:cstheme="minorHAnsi"/>
                  <w:sz w:val="20"/>
                  <w:szCs w:val="20"/>
                </w:rPr>
                <w:t>nie</w:t>
              </w:r>
            </w:ins>
          </w:p>
        </w:tc>
        <w:tc>
          <w:tcPr>
            <w:tcW w:w="1525" w:type="dxa"/>
            <w:vAlign w:val="center"/>
          </w:tcPr>
          <w:p w14:paraId="2B1FDD72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36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37" w:author="Bagiová Tatiana" w:date="2026-01-29T15:46:00Z" w16du:dateUtc="2026-01-29T14:46:00Z">
              <w:r w:rsidRPr="00D5077A">
                <w:rPr>
                  <w:rFonts w:cstheme="minorHAnsi"/>
                  <w:sz w:val="20"/>
                  <w:szCs w:val="20"/>
                </w:rPr>
                <w:t>n/a</w:t>
              </w:r>
            </w:ins>
          </w:p>
        </w:tc>
      </w:tr>
      <w:tr w:rsidR="0045362B" w14:paraId="0FE900FC" w14:textId="77777777" w:rsidTr="00F45CB4">
        <w:trPr>
          <w:ins w:id="38" w:author="Bagiová Tatiana" w:date="2026-01-29T15:46:00Z"/>
        </w:trPr>
        <w:tc>
          <w:tcPr>
            <w:tcW w:w="1999" w:type="dxa"/>
            <w:vAlign w:val="center"/>
          </w:tcPr>
          <w:p w14:paraId="2B6D097C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39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40" w:author="Bagiová Tatiana" w:date="2026-01-29T15:46:00Z" w16du:dateUtc="2026-01-29T14:46:00Z">
              <w:r w:rsidRPr="00D5077A">
                <w:rPr>
                  <w:rFonts w:cstheme="minorHAnsi"/>
                  <w:sz w:val="20"/>
                  <w:szCs w:val="20"/>
                </w:rPr>
                <w:t>Výsledok</w:t>
              </w:r>
            </w:ins>
          </w:p>
        </w:tc>
        <w:tc>
          <w:tcPr>
            <w:tcW w:w="1999" w:type="dxa"/>
            <w:vAlign w:val="center"/>
          </w:tcPr>
          <w:p w14:paraId="1111ACC6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41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42" w:author="Bagiová Tatiana" w:date="2026-01-29T15:46:00Z" w16du:dateUtc="2026-01-29T14:46:00Z">
              <w:r w:rsidRPr="00D5077A">
                <w:rPr>
                  <w:rFonts w:cstheme="minorHAnsi"/>
                  <w:sz w:val="20"/>
                  <w:szCs w:val="20"/>
                </w:rPr>
                <w:t>PSKPRCR73</w:t>
              </w:r>
            </w:ins>
          </w:p>
        </w:tc>
        <w:tc>
          <w:tcPr>
            <w:tcW w:w="3085" w:type="dxa"/>
            <w:vAlign w:val="center"/>
          </w:tcPr>
          <w:p w14:paraId="6E1DD4EC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43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44" w:author="Bagiová Tatiana" w:date="2026-01-29T15:46:00Z" w16du:dateUtc="2026-01-29T14:46:00Z">
              <w:r w:rsidRPr="00D5077A">
                <w:rPr>
                  <w:sz w:val="20"/>
                  <w:szCs w:val="20"/>
                </w:rPr>
                <w:t>Používatelia nových alebo modernizovaných zariadení zdravotnej starostlivosti za rok</w:t>
              </w:r>
            </w:ins>
          </w:p>
        </w:tc>
        <w:tc>
          <w:tcPr>
            <w:tcW w:w="913" w:type="dxa"/>
            <w:vAlign w:val="center"/>
          </w:tcPr>
          <w:p w14:paraId="097E51A5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45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46" w:author="Bagiová Tatiana" w:date="2026-01-29T15:46:00Z" w16du:dateUtc="2026-01-29T14:46:00Z">
              <w:r w:rsidRPr="00D5077A">
                <w:rPr>
                  <w:sz w:val="20"/>
                  <w:szCs w:val="20"/>
                </w:rPr>
                <w:t>používatelia/rok</w:t>
              </w:r>
            </w:ins>
          </w:p>
        </w:tc>
        <w:tc>
          <w:tcPr>
            <w:tcW w:w="2205" w:type="dxa"/>
            <w:vAlign w:val="center"/>
          </w:tcPr>
          <w:p w14:paraId="4E0ED206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47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48" w:author="Bagiová Tatiana" w:date="2026-01-29T15:46:00Z" w16du:dateUtc="2026-01-29T14:46:00Z">
              <w:r w:rsidRPr="00D5077A">
                <w:rPr>
                  <w:sz w:val="20"/>
                  <w:szCs w:val="20"/>
                </w:rPr>
                <w:t>v rámci udržateľnosti projektu</w:t>
              </w:r>
            </w:ins>
          </w:p>
        </w:tc>
        <w:tc>
          <w:tcPr>
            <w:tcW w:w="2268" w:type="dxa"/>
            <w:vAlign w:val="center"/>
          </w:tcPr>
          <w:p w14:paraId="299C1B07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49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50" w:author="Bagiová Tatiana" w:date="2026-01-29T15:46:00Z" w16du:dateUtc="2026-01-29T14:46:00Z">
              <w:r w:rsidRPr="00D5077A">
                <w:rPr>
                  <w:rFonts w:cstheme="minorHAnsi"/>
                  <w:sz w:val="20"/>
                  <w:szCs w:val="20"/>
                </w:rPr>
                <w:t>nie</w:t>
              </w:r>
            </w:ins>
          </w:p>
        </w:tc>
        <w:tc>
          <w:tcPr>
            <w:tcW w:w="1525" w:type="dxa"/>
            <w:vAlign w:val="center"/>
          </w:tcPr>
          <w:p w14:paraId="64C5B621" w14:textId="77777777" w:rsidR="0045362B" w:rsidRPr="00D5077A" w:rsidRDefault="0045362B" w:rsidP="00F45CB4">
            <w:pPr>
              <w:spacing w:after="0" w:line="259" w:lineRule="auto"/>
              <w:jc w:val="center"/>
              <w:rPr>
                <w:ins w:id="51" w:author="Bagiová Tatiana" w:date="2026-01-29T15:46:00Z" w16du:dateUtc="2026-01-29T14:46:00Z"/>
                <w:rFonts w:cstheme="minorHAnsi"/>
                <w:sz w:val="20"/>
                <w:szCs w:val="20"/>
              </w:rPr>
            </w:pPr>
            <w:ins w:id="52" w:author="Bagiová Tatiana" w:date="2026-01-29T15:46:00Z" w16du:dateUtc="2026-01-29T14:46:00Z">
              <w:r w:rsidRPr="00D5077A">
                <w:rPr>
                  <w:rFonts w:cstheme="minorHAnsi"/>
                  <w:sz w:val="20"/>
                  <w:szCs w:val="20"/>
                </w:rPr>
                <w:t>n/a</w:t>
              </w:r>
            </w:ins>
          </w:p>
        </w:tc>
      </w:tr>
    </w:tbl>
    <w:p w14:paraId="5AC7B1D2" w14:textId="1140A285" w:rsidR="00CE5114" w:rsidDel="00916F91" w:rsidRDefault="00C96A4E" w:rsidP="00673A7C">
      <w:pPr>
        <w:spacing w:after="0" w:line="240" w:lineRule="auto"/>
        <w:rPr>
          <w:del w:id="53" w:author="Bagiová Tatiana" w:date="2026-01-29T15:39:00Z" w16du:dateUtc="2026-01-29T14:39:00Z"/>
          <w:rFonts w:cstheme="minorHAnsi"/>
          <w:sz w:val="24"/>
          <w:szCs w:val="24"/>
        </w:rPr>
      </w:pPr>
      <w:del w:id="54" w:author="Bagiová Tatiana" w:date="2026-01-29T15:45:00Z" w16du:dateUtc="2026-01-29T14:45:00Z">
        <w:r w:rsidDel="0045362B">
          <w:rPr>
            <w:rFonts w:cstheme="minorHAnsi"/>
            <w:sz w:val="24"/>
            <w:szCs w:val="24"/>
          </w:rPr>
          <w:delText xml:space="preserve">Užívateľ </w:delText>
        </w:r>
        <w:r w:rsidR="000005AC" w:rsidRPr="000005AC" w:rsidDel="0045362B">
          <w:rPr>
            <w:rFonts w:cstheme="minorHAnsi"/>
            <w:sz w:val="24"/>
            <w:szCs w:val="24"/>
          </w:rPr>
          <w:delText xml:space="preserve">je povinný stanoviť cieľové hodnoty merateľných ukazovateľov projektu pre každú kombináciu priority, špecifického cieľa a kategórie regiónu </w:delText>
        </w:r>
        <w:r w:rsidR="000005AC" w:rsidRPr="000005AC" w:rsidDel="0045362B">
          <w:rPr>
            <w:rFonts w:eastAsia="Calibri" w:cstheme="minorHAnsi"/>
            <w:b/>
            <w:sz w:val="24"/>
            <w:szCs w:val="24"/>
          </w:rPr>
          <w:delText>osobitne</w:delText>
        </w:r>
        <w:r w:rsidR="000005AC" w:rsidRPr="000005AC" w:rsidDel="0045362B">
          <w:rPr>
            <w:rFonts w:cstheme="minorHAnsi"/>
            <w:sz w:val="24"/>
            <w:szCs w:val="24"/>
          </w:rPr>
          <w:delText xml:space="preserve"> v závislosti od výberu príkladov oprávnených hlavných aktivít projektu.</w:delText>
        </w:r>
      </w:del>
    </w:p>
    <w:p w14:paraId="2370E18F" w14:textId="77777777" w:rsidR="00916F91" w:rsidRDefault="00916F91">
      <w:pPr>
        <w:spacing w:after="0" w:line="240" w:lineRule="auto"/>
        <w:ind w:left="5" w:right="43"/>
        <w:rPr>
          <w:ins w:id="55" w:author="Bagiová Tatiana" w:date="2026-01-29T16:00:00Z" w16du:dateUtc="2026-01-29T15:00:00Z"/>
          <w:rFonts w:cstheme="minorHAnsi"/>
          <w:sz w:val="24"/>
          <w:szCs w:val="24"/>
        </w:rPr>
        <w:pPrChange w:id="56" w:author="Bagiová Tatiana" w:date="2026-01-29T16:00:00Z" w16du:dateUtc="2026-01-29T15:00:00Z">
          <w:pPr>
            <w:ind w:left="5" w:right="43"/>
          </w:pPr>
        </w:pPrChange>
      </w:pPr>
    </w:p>
    <w:p w14:paraId="397B4673" w14:textId="758E206D" w:rsidR="002178C0" w:rsidRPr="00D5077A" w:rsidRDefault="002178C0" w:rsidP="00D5077A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ins w:id="57" w:author="Bagiová Tatiana" w:date="2026-01-29T16:05:00Z" w16du:dateUtc="2026-01-29T15:05:00Z"/>
          <w:rFonts w:cstheme="minorHAnsi"/>
          <w:b/>
          <w:bCs/>
        </w:rPr>
      </w:pPr>
      <w:ins w:id="58" w:author="Bagiová Tatiana" w:date="2026-01-29T16:05:00Z" w16du:dateUtc="2026-01-29T15:05:00Z">
        <w:r w:rsidRPr="00D5077A">
          <w:rPr>
            <w:rStyle w:val="normaltextrun"/>
            <w:rFonts w:asciiTheme="minorHAnsi" w:hAnsiTheme="minorHAnsi" w:cstheme="minorHAnsi"/>
            <w:b/>
            <w:bCs/>
          </w:rPr>
          <w:t>Výpočet merateľného ukazovateľa výstupu:</w:t>
        </w:r>
        <w:r w:rsidRPr="00D5077A">
          <w:rPr>
            <w:rStyle w:val="eop"/>
            <w:rFonts w:asciiTheme="minorHAnsi" w:hAnsiTheme="minorHAnsi" w:cstheme="minorHAnsi"/>
            <w:b/>
            <w:bCs/>
          </w:rPr>
          <w:t> </w:t>
        </w:r>
      </w:ins>
    </w:p>
    <w:p w14:paraId="12C7EBA0" w14:textId="3638BB6E" w:rsidR="001601C8" w:rsidRPr="00D5077A" w:rsidRDefault="001601C8" w:rsidP="00D5077A">
      <w:pPr>
        <w:spacing w:after="0" w:line="240" w:lineRule="auto"/>
        <w:rPr>
          <w:ins w:id="59" w:author="Bagiová Tatiana" w:date="2026-01-29T15:38:00Z" w16du:dateUtc="2026-01-29T14:38:00Z"/>
          <w:rFonts w:cstheme="minorHAnsi"/>
          <w:b/>
          <w:bCs/>
          <w:sz w:val="24"/>
          <w:szCs w:val="24"/>
        </w:rPr>
      </w:pPr>
      <w:ins w:id="60" w:author="Bagiová Tatiana" w:date="2026-01-29T15:38:00Z" w16du:dateUtc="2026-01-29T14:38:00Z">
        <w:r w:rsidRPr="00D5077A">
          <w:rPr>
            <w:rFonts w:cstheme="minorHAnsi"/>
            <w:b/>
            <w:sz w:val="24"/>
            <w:szCs w:val="24"/>
            <w:lang w:eastAsia="sk-SK"/>
          </w:rPr>
          <w:t xml:space="preserve">PSKPRCO69 </w:t>
        </w:r>
        <w:r w:rsidRPr="00D5077A">
          <w:rPr>
            <w:rFonts w:cstheme="minorHAnsi"/>
            <w:b/>
            <w:bCs/>
            <w:sz w:val="24"/>
            <w:szCs w:val="24"/>
          </w:rPr>
          <w:t>Kapacita nových alebo modernizovaných zariadení zdravotnej starostlivosti (výstup)</w:t>
        </w:r>
      </w:ins>
    </w:p>
    <w:p w14:paraId="1AA70556" w14:textId="77777777" w:rsidR="001601C8" w:rsidRPr="00D5077A" w:rsidRDefault="001601C8" w:rsidP="00D5077A">
      <w:pPr>
        <w:widowControl w:val="0"/>
        <w:autoSpaceDE w:val="0"/>
        <w:autoSpaceDN w:val="0"/>
        <w:spacing w:after="0" w:line="240" w:lineRule="auto"/>
        <w:rPr>
          <w:ins w:id="61" w:author="Bagiová Tatiana" w:date="2026-01-29T15:38:00Z" w16du:dateUtc="2026-01-29T14:38:00Z"/>
          <w:rFonts w:cstheme="minorHAnsi"/>
          <w:b/>
          <w:sz w:val="24"/>
          <w:szCs w:val="24"/>
          <w:u w:val="single"/>
          <w:lang w:eastAsia="sk-SK"/>
        </w:rPr>
      </w:pPr>
      <w:ins w:id="62" w:author="Bagiová Tatiana" w:date="2026-01-29T15:38:00Z" w16du:dateUtc="2026-01-29T14:38:00Z">
        <w:r w:rsidRPr="00D5077A">
          <w:rPr>
            <w:rFonts w:cstheme="minorHAnsi"/>
            <w:b/>
            <w:sz w:val="24"/>
            <w:szCs w:val="24"/>
            <w:u w:val="single"/>
            <w:lang w:eastAsia="sk-SK"/>
          </w:rPr>
          <w:t>Spôsob výpočtu:</w:t>
        </w:r>
      </w:ins>
    </w:p>
    <w:p w14:paraId="14846E2A" w14:textId="6978124E" w:rsidR="001601C8" w:rsidRPr="00D5077A" w:rsidRDefault="001601C8" w:rsidP="00D5077A">
      <w:pPr>
        <w:widowControl w:val="0"/>
        <w:autoSpaceDE w:val="0"/>
        <w:autoSpaceDN w:val="0"/>
        <w:spacing w:after="0" w:line="240" w:lineRule="auto"/>
        <w:rPr>
          <w:ins w:id="63" w:author="Bagiová Tatiana" w:date="2026-01-29T15:38:00Z" w16du:dateUtc="2026-01-29T14:38:00Z"/>
          <w:rFonts w:cstheme="minorHAnsi"/>
          <w:b/>
          <w:sz w:val="24"/>
          <w:szCs w:val="24"/>
          <w:u w:val="single"/>
          <w:lang w:eastAsia="sk-SK"/>
        </w:rPr>
      </w:pPr>
      <w:ins w:id="64" w:author="Bagiová Tatiana" w:date="2026-01-29T15:38:00Z" w16du:dateUtc="2026-01-29T14:38:00Z">
        <w:r w:rsidRPr="00D5077A">
          <w:rPr>
            <w:rFonts w:cstheme="minorHAnsi"/>
            <w:sz w:val="24"/>
            <w:szCs w:val="24"/>
            <w:lang w:eastAsia="sk-SK"/>
          </w:rPr>
          <w:t>Kapacita  ambulancie X</w:t>
        </w:r>
      </w:ins>
      <w:ins w:id="65" w:author="Bagiová Tatiana" w:date="2026-01-29T15:53:00Z" w16du:dateUtc="2026-01-29T14:53:00Z">
        <w:r w:rsidR="002E300C" w:rsidRPr="00D5077A">
          <w:rPr>
            <w:rStyle w:val="Odkaznapoznmkupodiarou"/>
            <w:rFonts w:cstheme="minorHAnsi"/>
            <w:sz w:val="24"/>
            <w:szCs w:val="24"/>
            <w:lang w:eastAsia="sk-SK"/>
          </w:rPr>
          <w:footnoteReference w:id="1"/>
        </w:r>
      </w:ins>
      <w:ins w:id="68" w:author="Bagiová Tatiana" w:date="2026-01-29T15:38:00Z" w16du:dateUtc="2026-01-29T14:38:00Z">
        <w:r w:rsidRPr="00D5077A">
          <w:rPr>
            <w:rFonts w:cstheme="minorHAnsi"/>
            <w:sz w:val="24"/>
            <w:szCs w:val="24"/>
            <w:lang w:eastAsia="sk-SK"/>
          </w:rPr>
          <w:t xml:space="preserve"> </w:t>
        </w:r>
      </w:ins>
      <w:ins w:id="69" w:author="Bagiová Tatiana" w:date="2026-01-29T15:51:00Z" w16du:dateUtc="2026-01-29T14:51:00Z">
        <w:r w:rsidR="007C5F18" w:rsidRPr="00D5077A">
          <w:rPr>
            <w:rFonts w:cstheme="minorHAnsi"/>
            <w:sz w:val="24"/>
            <w:szCs w:val="24"/>
            <w:lang w:eastAsia="sk-SK"/>
          </w:rPr>
          <w:t>na ktorú žiada užívateľ príspevok</w:t>
        </w:r>
      </w:ins>
      <w:ins w:id="70" w:author="Bagiová Tatiana" w:date="2026-01-29T15:38:00Z" w16du:dateUtc="2026-01-29T14:38:00Z">
        <w:r w:rsidRPr="00D5077A">
          <w:rPr>
            <w:rFonts w:cstheme="minorHAnsi"/>
            <w:sz w:val="24"/>
            <w:szCs w:val="24"/>
            <w:lang w:eastAsia="sk-SK"/>
          </w:rPr>
          <w:t xml:space="preserve"> sa vypočíta nasledovne: </w:t>
        </w:r>
      </w:ins>
    </w:p>
    <w:p w14:paraId="73305DA6" w14:textId="134EB326" w:rsidR="001601C8" w:rsidRPr="00BC7766" w:rsidRDefault="001601C8" w:rsidP="00D5077A">
      <w:pPr>
        <w:widowControl w:val="0"/>
        <w:autoSpaceDE w:val="0"/>
        <w:autoSpaceDN w:val="0"/>
        <w:spacing w:after="0" w:line="240" w:lineRule="auto"/>
        <w:rPr>
          <w:ins w:id="71" w:author="Bagiová Tatiana" w:date="2026-01-29T15:38:00Z" w16du:dateUtc="2026-01-29T14:38:00Z"/>
          <w:rFonts w:cstheme="minorHAnsi"/>
          <w:sz w:val="24"/>
          <w:szCs w:val="24"/>
          <w:lang w:eastAsia="sk-SK"/>
        </w:rPr>
      </w:pPr>
      <w:ins w:id="72" w:author="Bagiová Tatiana" w:date="2026-01-29T15:38:00Z" w16du:dateUtc="2026-01-29T14:38:00Z">
        <w:r w:rsidRPr="00D5077A">
          <w:rPr>
            <w:rFonts w:cstheme="minorHAnsi"/>
            <w:sz w:val="24"/>
            <w:szCs w:val="24"/>
            <w:lang w:eastAsia="sk-SK"/>
          </w:rPr>
          <w:t>X</w:t>
        </w:r>
      </w:ins>
      <w:ins w:id="73" w:author="Bagiová Tatiana" w:date="2026-01-30T13:16:00Z" w16du:dateUtc="2026-01-30T12:16:00Z">
        <w:r w:rsidR="00D24E1F">
          <w:rPr>
            <w:rFonts w:cstheme="minorHAnsi"/>
            <w:sz w:val="24"/>
            <w:szCs w:val="24"/>
            <w:lang w:eastAsia="sk-SK"/>
          </w:rPr>
          <w:t xml:space="preserve"> </w:t>
        </w:r>
      </w:ins>
      <w:ins w:id="74" w:author="Bagiová Tatiana" w:date="2026-01-29T15:38:00Z" w16du:dateUtc="2026-01-29T14:38:00Z">
        <w:r w:rsidRPr="00D5077A">
          <w:rPr>
            <w:rFonts w:cstheme="minorHAnsi"/>
            <w:sz w:val="24"/>
            <w:szCs w:val="24"/>
            <w:lang w:eastAsia="sk-SK"/>
          </w:rPr>
          <w:t>= úväzok</w:t>
        </w:r>
      </w:ins>
      <w:ins w:id="75" w:author="Bagiová Tatiana" w:date="2026-01-30T13:16:00Z" w16du:dateUtc="2026-01-30T12:16:00Z">
        <w:r w:rsidR="00D24E1F">
          <w:rPr>
            <w:rStyle w:val="Odkaznapoznmkupodiarou"/>
            <w:rFonts w:cstheme="minorHAnsi"/>
            <w:sz w:val="24"/>
            <w:szCs w:val="24"/>
            <w:lang w:eastAsia="sk-SK"/>
          </w:rPr>
          <w:footnoteReference w:id="2"/>
        </w:r>
      </w:ins>
      <w:ins w:id="78" w:author="Bagiová Tatiana" w:date="2026-01-29T15:38:00Z" w16du:dateUtc="2026-01-29T14:38:00Z">
        <w:r w:rsidRPr="00D5077A">
          <w:rPr>
            <w:rFonts w:cstheme="minorHAnsi"/>
            <w:sz w:val="24"/>
            <w:szCs w:val="24"/>
            <w:lang w:eastAsia="sk-SK"/>
          </w:rPr>
          <w:t xml:space="preserve"> lekára danej ambulancie x počet ošetrených pacientov denne (6) x počet pracovných dní v kalendárnom roku ukončenia realizácie </w:t>
        </w:r>
        <w:r w:rsidRPr="00D5077A">
          <w:rPr>
            <w:rFonts w:cstheme="minorHAnsi"/>
            <w:sz w:val="24"/>
            <w:szCs w:val="24"/>
            <w:lang w:eastAsia="sk-SK"/>
          </w:rPr>
          <w:lastRenderedPageBreak/>
          <w:t xml:space="preserve">projektu </w:t>
        </w:r>
      </w:ins>
    </w:p>
    <w:p w14:paraId="2185944E" w14:textId="15A8B33A" w:rsidR="001601C8" w:rsidRPr="00B50751" w:rsidRDefault="001601C8" w:rsidP="00B50751">
      <w:pPr>
        <w:spacing w:after="0" w:line="240" w:lineRule="auto"/>
        <w:rPr>
          <w:ins w:id="79" w:author="Bagiová Tatiana" w:date="2026-01-29T15:38:00Z" w16du:dateUtc="2026-01-29T14:38:00Z"/>
          <w:rFonts w:cstheme="minorHAnsi"/>
          <w:b/>
          <w:sz w:val="24"/>
          <w:szCs w:val="24"/>
          <w:lang w:eastAsia="sk-SK"/>
        </w:rPr>
      </w:pPr>
      <w:ins w:id="80" w:author="Bagiová Tatiana" w:date="2026-01-29T15:38:00Z" w16du:dateUtc="2026-01-29T14:38:00Z">
        <w:r w:rsidRPr="00B50751">
          <w:rPr>
            <w:rFonts w:cstheme="minorHAnsi"/>
            <w:b/>
            <w:sz w:val="24"/>
            <w:szCs w:val="24"/>
            <w:lang w:eastAsia="sk-SK"/>
          </w:rPr>
          <w:t>Príklad: pre prípad, že máme jednu špecializovanú ambulanciu</w:t>
        </w:r>
      </w:ins>
    </w:p>
    <w:p w14:paraId="1C973680" w14:textId="77777777" w:rsidR="001601C8" w:rsidRPr="00B50751" w:rsidRDefault="001601C8" w:rsidP="00B50751">
      <w:pPr>
        <w:spacing w:after="0" w:line="240" w:lineRule="auto"/>
        <w:rPr>
          <w:ins w:id="81" w:author="Bagiová Tatiana" w:date="2026-01-29T15:38:00Z" w16du:dateUtc="2026-01-29T14:38:00Z"/>
          <w:rFonts w:cstheme="minorHAnsi"/>
          <w:sz w:val="24"/>
          <w:szCs w:val="24"/>
          <w:lang w:eastAsia="sk-SK"/>
        </w:rPr>
      </w:pPr>
      <w:ins w:id="82" w:author="Bagiová Tatiana" w:date="2026-01-29T15:38:00Z" w16du:dateUtc="2026-01-29T14:38:00Z">
        <w:r w:rsidRPr="00B50751">
          <w:rPr>
            <w:rFonts w:cstheme="minorHAnsi"/>
            <w:sz w:val="24"/>
            <w:szCs w:val="24"/>
            <w:lang w:eastAsia="sk-SK"/>
          </w:rPr>
          <w:t xml:space="preserve">úväzok lekára danej ambulancie (špecializovaná ambulancia) = najmenej 20 hodín týždenne </w:t>
        </w:r>
      </w:ins>
    </w:p>
    <w:p w14:paraId="70128EE2" w14:textId="77777777" w:rsidR="001601C8" w:rsidRPr="00B50751" w:rsidRDefault="001601C8" w:rsidP="00B50751">
      <w:pPr>
        <w:spacing w:after="0" w:line="240" w:lineRule="auto"/>
        <w:rPr>
          <w:ins w:id="83" w:author="Bagiová Tatiana" w:date="2026-01-29T15:38:00Z" w16du:dateUtc="2026-01-29T14:38:00Z"/>
          <w:rFonts w:cstheme="minorHAnsi"/>
          <w:sz w:val="24"/>
          <w:szCs w:val="24"/>
          <w:lang w:eastAsia="sk-SK"/>
        </w:rPr>
      </w:pPr>
      <w:ins w:id="84" w:author="Bagiová Tatiana" w:date="2026-01-29T15:38:00Z" w16du:dateUtc="2026-01-29T14:38:00Z">
        <w:r w:rsidRPr="00B50751">
          <w:rPr>
            <w:rFonts w:cstheme="minorHAnsi"/>
            <w:sz w:val="24"/>
            <w:szCs w:val="24"/>
            <w:lang w:eastAsia="sk-SK"/>
          </w:rPr>
          <w:t>denný úväzok lekára 20 hodín / 5 dní = 4 hodiny denne</w:t>
        </w:r>
      </w:ins>
    </w:p>
    <w:p w14:paraId="130071C2" w14:textId="77777777" w:rsidR="001601C8" w:rsidRPr="00B50751" w:rsidRDefault="001601C8" w:rsidP="00B50751">
      <w:pPr>
        <w:spacing w:after="0" w:line="240" w:lineRule="auto"/>
        <w:rPr>
          <w:ins w:id="85" w:author="Bagiová Tatiana" w:date="2026-01-29T15:38:00Z" w16du:dateUtc="2026-01-29T14:38:00Z"/>
          <w:rFonts w:cstheme="minorHAnsi"/>
          <w:sz w:val="24"/>
          <w:szCs w:val="24"/>
          <w:lang w:eastAsia="sk-SK"/>
        </w:rPr>
      </w:pPr>
      <w:ins w:id="86" w:author="Bagiová Tatiana" w:date="2026-01-29T15:38:00Z" w16du:dateUtc="2026-01-29T14:38:00Z">
        <w:r w:rsidRPr="00B50751">
          <w:rPr>
            <w:rFonts w:cstheme="minorHAnsi"/>
            <w:sz w:val="24"/>
            <w:szCs w:val="24"/>
            <w:lang w:eastAsia="sk-SK"/>
          </w:rPr>
          <w:t>úväzok lekára danej ambulancie  = 4 hodiny /8 hodín (8 hodinový pracovný čas) = 0,5</w:t>
        </w:r>
      </w:ins>
    </w:p>
    <w:p w14:paraId="1318EA7C" w14:textId="77777777" w:rsidR="001601C8" w:rsidRPr="00B50751" w:rsidRDefault="001601C8" w:rsidP="00B50751">
      <w:pPr>
        <w:spacing w:after="0" w:line="240" w:lineRule="auto"/>
        <w:rPr>
          <w:ins w:id="87" w:author="Bagiová Tatiana" w:date="2026-01-29T15:38:00Z" w16du:dateUtc="2026-01-29T14:38:00Z"/>
          <w:rFonts w:cstheme="minorHAnsi"/>
          <w:sz w:val="24"/>
          <w:szCs w:val="24"/>
          <w:lang w:eastAsia="sk-SK"/>
        </w:rPr>
      </w:pPr>
      <w:ins w:id="88" w:author="Bagiová Tatiana" w:date="2026-01-29T15:38:00Z" w16du:dateUtc="2026-01-29T14:38:00Z">
        <w:r w:rsidRPr="00B50751">
          <w:rPr>
            <w:rFonts w:cstheme="minorHAnsi"/>
            <w:sz w:val="24"/>
            <w:szCs w:val="24"/>
            <w:lang w:eastAsia="sk-SK"/>
          </w:rPr>
          <w:t>počet ošetrených pacientov denne = 6</w:t>
        </w:r>
      </w:ins>
    </w:p>
    <w:p w14:paraId="3DE843B4" w14:textId="77777777" w:rsidR="001601C8" w:rsidRPr="00B50751" w:rsidRDefault="001601C8" w:rsidP="00B50751">
      <w:pPr>
        <w:spacing w:after="0" w:line="240" w:lineRule="auto"/>
        <w:rPr>
          <w:ins w:id="89" w:author="Bagiová Tatiana" w:date="2026-01-29T15:38:00Z" w16du:dateUtc="2026-01-29T14:38:00Z"/>
          <w:rFonts w:cstheme="minorHAnsi"/>
          <w:sz w:val="24"/>
          <w:szCs w:val="24"/>
          <w:lang w:eastAsia="sk-SK"/>
        </w:rPr>
      </w:pPr>
      <w:ins w:id="90" w:author="Bagiová Tatiana" w:date="2026-01-29T15:38:00Z" w16du:dateUtc="2026-01-29T14:38:00Z">
        <w:r w:rsidRPr="00B50751">
          <w:rPr>
            <w:rFonts w:cstheme="minorHAnsi"/>
            <w:sz w:val="24"/>
            <w:szCs w:val="24"/>
            <w:lang w:eastAsia="sk-SK"/>
          </w:rPr>
          <w:t>počet pracovných dní (rok 2028) = 251</w:t>
        </w:r>
      </w:ins>
    </w:p>
    <w:p w14:paraId="752E5A08" w14:textId="50C48D4E" w:rsidR="001601C8" w:rsidRPr="00B50751" w:rsidRDefault="001601C8" w:rsidP="00B50751">
      <w:pPr>
        <w:spacing w:after="0" w:line="240" w:lineRule="auto"/>
        <w:rPr>
          <w:ins w:id="91" w:author="Bagiová Tatiana" w:date="2026-01-29T15:38:00Z" w16du:dateUtc="2026-01-29T14:38:00Z"/>
          <w:rFonts w:cstheme="minorHAnsi"/>
          <w:sz w:val="24"/>
          <w:szCs w:val="24"/>
          <w:lang w:eastAsia="sk-SK"/>
        </w:rPr>
      </w:pPr>
      <w:ins w:id="92" w:author="Bagiová Tatiana" w:date="2026-01-29T15:38:00Z" w16du:dateUtc="2026-01-29T14:38:00Z">
        <w:r w:rsidRPr="00B50751">
          <w:rPr>
            <w:rFonts w:cstheme="minorHAnsi"/>
            <w:sz w:val="24"/>
            <w:szCs w:val="24"/>
            <w:lang w:eastAsia="sk-SK"/>
          </w:rPr>
          <w:t>X = 0,5 x 6 x 251 = 753 osôb/ rok</w:t>
        </w:r>
      </w:ins>
    </w:p>
    <w:p w14:paraId="69888197" w14:textId="72DD4385" w:rsidR="001601C8" w:rsidRDefault="001601C8" w:rsidP="001601C8">
      <w:pPr>
        <w:rPr>
          <w:ins w:id="93" w:author="Bagiová Tatiana" w:date="2026-01-30T13:20:00Z" w16du:dateUtc="2026-01-30T12:20:00Z"/>
          <w:rFonts w:cstheme="minorHAnsi"/>
          <w:sz w:val="24"/>
          <w:szCs w:val="24"/>
          <w:lang w:eastAsia="sk-SK"/>
        </w:rPr>
      </w:pPr>
    </w:p>
    <w:p w14:paraId="7942D3B9" w14:textId="77777777" w:rsidR="006541B2" w:rsidRPr="00AE7243" w:rsidRDefault="006541B2" w:rsidP="006541B2">
      <w:pPr>
        <w:spacing w:after="0" w:line="240" w:lineRule="auto"/>
        <w:rPr>
          <w:ins w:id="94" w:author="Bagiová Tatiana" w:date="2026-01-30T13:20:00Z" w16du:dateUtc="2026-01-30T12:20:00Z"/>
          <w:rFonts w:cstheme="minorHAnsi"/>
          <w:sz w:val="24"/>
          <w:szCs w:val="24"/>
          <w:lang w:eastAsia="sk-SK"/>
        </w:rPr>
      </w:pPr>
      <w:ins w:id="95" w:author="Bagiová Tatiana" w:date="2026-01-30T13:20:00Z" w16du:dateUtc="2026-01-30T12:20:00Z">
        <w:r w:rsidRPr="00AE7243">
          <w:rPr>
            <w:rFonts w:cstheme="minorHAnsi"/>
            <w:sz w:val="24"/>
            <w:szCs w:val="24"/>
            <w:lang w:eastAsia="sk-SK"/>
          </w:rPr>
          <w:t xml:space="preserve">V prípade ak má užívateľ viac ambulancií </w:t>
        </w:r>
        <w:r w:rsidRPr="00784F1B">
          <w:rPr>
            <w:rStyle w:val="normaltextrun"/>
            <w:rFonts w:eastAsia="Times New Roman" w:cstheme="minorHAnsi"/>
            <w:sz w:val="24"/>
            <w:szCs w:val="24"/>
            <w:lang w:eastAsia="sk-SK"/>
          </w:rPr>
          <w:t>výpočet merateľného ukazovateľa výstupu bude súčet kapacít jednotlivých ambulancií X1+X2+X3+n...</w:t>
        </w:r>
      </w:ins>
    </w:p>
    <w:p w14:paraId="327B18B6" w14:textId="77777777" w:rsidR="006541B2" w:rsidRPr="00B50751" w:rsidRDefault="006541B2" w:rsidP="001601C8">
      <w:pPr>
        <w:rPr>
          <w:ins w:id="96" w:author="Bagiová Tatiana" w:date="2026-01-29T15:38:00Z" w16du:dateUtc="2026-01-29T14:38:00Z"/>
          <w:rFonts w:cstheme="minorHAnsi"/>
          <w:sz w:val="24"/>
          <w:szCs w:val="24"/>
          <w:lang w:eastAsia="sk-SK"/>
        </w:rPr>
      </w:pPr>
    </w:p>
    <w:p w14:paraId="6D39A51E" w14:textId="74E2960F" w:rsidR="005107C5" w:rsidRPr="00BC7766" w:rsidRDefault="005107C5" w:rsidP="00BC7766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moveTo w:id="97" w:author="Bagiová Tatiana" w:date="2026-01-29T16:06:00Z" w16du:dateUtc="2026-01-29T15:06:00Z"/>
          <w:rFonts w:asciiTheme="minorHAnsi" w:hAnsiTheme="minorHAnsi" w:cstheme="minorHAnsi"/>
          <w:b/>
          <w:bCs/>
          <w:color w:val="FF0000"/>
        </w:rPr>
      </w:pPr>
      <w:moveToRangeStart w:id="98" w:author="Bagiová Tatiana" w:date="2026-01-29T16:06:00Z" w:name="move220595225"/>
      <w:moveTo w:id="99" w:author="Bagiová Tatiana" w:date="2026-01-29T16:06:00Z" w16du:dateUtc="2026-01-29T15:06:00Z">
        <w:r w:rsidRPr="00BC7766">
          <w:rPr>
            <w:rStyle w:val="normaltextrun"/>
            <w:rFonts w:asciiTheme="minorHAnsi" w:hAnsiTheme="minorHAnsi" w:cstheme="minorHAnsi"/>
            <w:b/>
            <w:bCs/>
            <w:color w:val="FF0000"/>
          </w:rPr>
          <w:t>Výpočet merateľného ukazovateľa výsledku:</w:t>
        </w:r>
        <w:r w:rsidRPr="00BC7766">
          <w:rPr>
            <w:rStyle w:val="eop"/>
            <w:rFonts w:asciiTheme="minorHAnsi" w:hAnsiTheme="minorHAnsi" w:cstheme="minorHAnsi"/>
            <w:b/>
            <w:bCs/>
            <w:color w:val="FF0000"/>
          </w:rPr>
          <w:t> </w:t>
        </w:r>
      </w:moveTo>
    </w:p>
    <w:moveToRangeEnd w:id="98"/>
    <w:p w14:paraId="6164FC4F" w14:textId="77777777" w:rsidR="001601C8" w:rsidRPr="00B50751" w:rsidRDefault="001601C8" w:rsidP="00B50751">
      <w:pPr>
        <w:spacing w:after="0" w:line="240" w:lineRule="auto"/>
        <w:rPr>
          <w:ins w:id="100" w:author="Bagiová Tatiana" w:date="2026-01-29T15:38:00Z" w16du:dateUtc="2026-01-29T14:38:00Z"/>
          <w:rFonts w:cstheme="minorHAnsi"/>
          <w:b/>
          <w:sz w:val="24"/>
          <w:szCs w:val="24"/>
          <w:lang w:eastAsia="sk-SK"/>
        </w:rPr>
      </w:pPr>
      <w:ins w:id="101" w:author="Bagiová Tatiana" w:date="2026-01-29T15:38:00Z" w16du:dateUtc="2026-01-29T14:38:00Z">
        <w:r w:rsidRPr="00BA05B3">
          <w:rPr>
            <w:rFonts w:cstheme="minorHAnsi"/>
            <w:b/>
            <w:sz w:val="24"/>
            <w:szCs w:val="24"/>
            <w:lang w:eastAsia="sk-SK"/>
          </w:rPr>
          <w:t xml:space="preserve">PSKPRCR73 </w:t>
        </w:r>
        <w:r w:rsidRPr="00B50751">
          <w:rPr>
            <w:rFonts w:cstheme="minorHAnsi"/>
            <w:b/>
            <w:sz w:val="24"/>
            <w:szCs w:val="24"/>
            <w:lang w:eastAsia="sk-SK"/>
          </w:rPr>
          <w:t>Používatelia nových alebo modernizovaných zariadení zdravotnej starostlivosti za rok (výsledok)</w:t>
        </w:r>
      </w:ins>
    </w:p>
    <w:p w14:paraId="7A30581C" w14:textId="77777777" w:rsidR="001601C8" w:rsidRPr="00B50751" w:rsidRDefault="001601C8" w:rsidP="00B50751">
      <w:pPr>
        <w:spacing w:after="0" w:line="240" w:lineRule="auto"/>
        <w:rPr>
          <w:ins w:id="102" w:author="Bagiová Tatiana" w:date="2026-01-29T15:38:00Z" w16du:dateUtc="2026-01-29T14:38:00Z"/>
          <w:rFonts w:cstheme="minorHAnsi"/>
          <w:bCs/>
          <w:sz w:val="24"/>
          <w:szCs w:val="24"/>
          <w:lang w:eastAsia="sk-SK"/>
        </w:rPr>
      </w:pPr>
      <w:ins w:id="103" w:author="Bagiová Tatiana" w:date="2026-01-29T15:38:00Z" w16du:dateUtc="2026-01-29T14:38:00Z">
        <w:r w:rsidRPr="00B50751">
          <w:rPr>
            <w:rFonts w:cstheme="minorHAnsi"/>
            <w:bCs/>
            <w:sz w:val="24"/>
            <w:szCs w:val="24"/>
            <w:lang w:eastAsia="sk-SK"/>
          </w:rPr>
          <w:t>Plánovaná cieľová hodnota je na začiatku projektu nastavená na úroveň PSKPRCO69</w:t>
        </w:r>
      </w:ins>
    </w:p>
    <w:p w14:paraId="2BB11C37" w14:textId="77777777" w:rsidR="001601C8" w:rsidRPr="00B50751" w:rsidRDefault="001601C8" w:rsidP="00B50751">
      <w:pPr>
        <w:spacing w:after="0" w:line="240" w:lineRule="auto"/>
        <w:rPr>
          <w:ins w:id="104" w:author="Bagiová Tatiana" w:date="2026-01-29T15:38:00Z" w16du:dateUtc="2026-01-29T14:38:00Z"/>
          <w:rFonts w:cstheme="minorHAnsi"/>
          <w:bCs/>
          <w:sz w:val="24"/>
          <w:szCs w:val="24"/>
          <w:lang w:eastAsia="sk-SK"/>
        </w:rPr>
      </w:pPr>
      <w:ins w:id="105" w:author="Bagiová Tatiana" w:date="2026-01-29T15:38:00Z" w16du:dateUtc="2026-01-29T14:38:00Z">
        <w:r w:rsidRPr="00B50751">
          <w:rPr>
            <w:rFonts w:cstheme="minorHAnsi"/>
            <w:bCs/>
            <w:sz w:val="24"/>
            <w:szCs w:val="24"/>
            <w:lang w:eastAsia="sk-SK"/>
          </w:rPr>
          <w:t>Stanovenie predpokladanej hodnoty = PSKPRCO69 Kapacita nových alebo modernizovaných zariadení zdravotnej starostlivosti</w:t>
        </w:r>
      </w:ins>
    </w:p>
    <w:p w14:paraId="44942F24" w14:textId="77777777" w:rsidR="001601C8" w:rsidRPr="00B50751" w:rsidRDefault="001601C8" w:rsidP="00B50751">
      <w:pPr>
        <w:spacing w:after="0" w:line="240" w:lineRule="auto"/>
        <w:rPr>
          <w:ins w:id="106" w:author="Bagiová Tatiana" w:date="2026-01-29T15:38:00Z" w16du:dateUtc="2026-01-29T14:38:00Z"/>
          <w:rFonts w:cstheme="minorHAnsi"/>
          <w:b/>
          <w:sz w:val="24"/>
          <w:szCs w:val="24"/>
          <w:lang w:eastAsia="sk-SK"/>
        </w:rPr>
      </w:pPr>
      <w:ins w:id="107" w:author="Bagiová Tatiana" w:date="2026-01-29T15:38:00Z" w16du:dateUtc="2026-01-29T14:38:00Z">
        <w:r w:rsidRPr="00B50751">
          <w:rPr>
            <w:rFonts w:cstheme="minorHAnsi"/>
            <w:b/>
            <w:sz w:val="24"/>
            <w:szCs w:val="24"/>
            <w:lang w:eastAsia="sk-SK"/>
          </w:rPr>
          <w:t>Príklad:</w:t>
        </w:r>
      </w:ins>
    </w:p>
    <w:p w14:paraId="73FF2C88" w14:textId="43EB23BE" w:rsidR="000005AC" w:rsidRPr="00B50751" w:rsidRDefault="001601C8" w:rsidP="00B50751">
      <w:pPr>
        <w:spacing w:after="0" w:line="240" w:lineRule="auto"/>
        <w:rPr>
          <w:rFonts w:cstheme="minorHAnsi"/>
          <w:b/>
          <w:sz w:val="24"/>
          <w:szCs w:val="24"/>
          <w:lang w:eastAsia="sk-SK"/>
        </w:rPr>
      </w:pPr>
      <w:r w:rsidRPr="00B50751">
        <w:rPr>
          <w:rFonts w:cstheme="minorHAnsi"/>
          <w:b/>
          <w:sz w:val="24"/>
          <w:szCs w:val="24"/>
          <w:lang w:eastAsia="sk-SK"/>
        </w:rPr>
        <w:t xml:space="preserve">PSKPRCR73 = </w:t>
      </w:r>
      <w:ins w:id="108" w:author="Bagiová Tatiana" w:date="2026-01-29T16:21:00Z" w16du:dateUtc="2026-01-29T15:21:00Z">
        <w:r w:rsidR="007F4C1A">
          <w:rPr>
            <w:rFonts w:cstheme="minorHAnsi"/>
            <w:b/>
            <w:sz w:val="24"/>
            <w:szCs w:val="24"/>
            <w:lang w:eastAsia="sk-SK"/>
          </w:rPr>
          <w:t>7</w:t>
        </w:r>
      </w:ins>
      <w:ins w:id="109" w:author="Bagiová Tatiana" w:date="2026-01-30T13:21:00Z" w16du:dateUtc="2026-01-30T12:21:00Z">
        <w:r w:rsidR="00C72A4F">
          <w:rPr>
            <w:rFonts w:cstheme="minorHAnsi"/>
            <w:b/>
            <w:sz w:val="24"/>
            <w:szCs w:val="24"/>
            <w:lang w:eastAsia="sk-SK"/>
          </w:rPr>
          <w:t>54</w:t>
        </w:r>
      </w:ins>
      <w:ins w:id="110" w:author="Bagiová Tatiana" w:date="2026-01-29T16:11:00Z" w16du:dateUtc="2026-01-29T15:11:00Z">
        <w:r w:rsidR="00B760C6">
          <w:rPr>
            <w:rFonts w:cstheme="minorHAnsi"/>
            <w:b/>
            <w:sz w:val="24"/>
            <w:szCs w:val="24"/>
            <w:lang w:eastAsia="sk-SK"/>
          </w:rPr>
          <w:t xml:space="preserve"> </w:t>
        </w:r>
      </w:ins>
      <w:ins w:id="111" w:author="Bagiová Tatiana" w:date="2026-01-30T13:42:00Z" w16du:dateUtc="2026-01-30T12:42:00Z">
        <w:r w:rsidR="003E49D8">
          <w:rPr>
            <w:rFonts w:cstheme="minorHAnsi"/>
            <w:b/>
            <w:sz w:val="24"/>
            <w:szCs w:val="24"/>
            <w:lang w:eastAsia="sk-SK"/>
          </w:rPr>
          <w:t xml:space="preserve">(a viac) </w:t>
        </w:r>
      </w:ins>
      <w:del w:id="112" w:author="Bagiová Tatiana" w:date="2026-01-29T16:11:00Z" w16du:dateUtc="2026-01-29T15:11:00Z">
        <w:r w:rsidRPr="00B50751" w:rsidDel="00B760C6">
          <w:rPr>
            <w:rFonts w:cstheme="minorHAnsi"/>
            <w:b/>
            <w:sz w:val="24"/>
            <w:szCs w:val="24"/>
            <w:lang w:eastAsia="sk-SK"/>
          </w:rPr>
          <w:delText xml:space="preserve">2 070 </w:delText>
        </w:r>
      </w:del>
      <w:r w:rsidRPr="00B50751">
        <w:rPr>
          <w:rFonts w:cstheme="minorHAnsi"/>
          <w:b/>
          <w:sz w:val="24"/>
          <w:szCs w:val="24"/>
          <w:lang w:eastAsia="sk-SK"/>
        </w:rPr>
        <w:t>používateľov za rok</w:t>
      </w:r>
    </w:p>
    <w:p w14:paraId="1F5C4795" w14:textId="6C7E4CD6" w:rsidR="000005AC" w:rsidDel="008D19A8" w:rsidRDefault="000005AC" w:rsidP="000005AC">
      <w:pPr>
        <w:spacing w:after="0" w:line="259" w:lineRule="auto"/>
        <w:ind w:left="5"/>
        <w:jc w:val="left"/>
        <w:rPr>
          <w:del w:id="113" w:author="Bagiová Tatiana" w:date="2026-01-29T15:46:00Z" w16du:dateUtc="2026-01-29T14:46:00Z"/>
          <w:rFonts w:eastAsia="Calibri" w:cstheme="minorHAnsi"/>
          <w:b/>
          <w:sz w:val="24"/>
          <w:szCs w:val="24"/>
        </w:rPr>
      </w:pPr>
      <w:del w:id="114" w:author="Bagiová Tatiana" w:date="2026-01-29T15:46:00Z" w16du:dateUtc="2026-01-29T14:46:00Z">
        <w:r w:rsidRPr="000005AC" w:rsidDel="008D19A8">
          <w:rPr>
            <w:rFonts w:eastAsia="Calibri" w:cstheme="minorHAnsi"/>
            <w:b/>
            <w:sz w:val="24"/>
            <w:szCs w:val="24"/>
          </w:rPr>
          <w:delText xml:space="preserve">Tabuľka 1: </w:delText>
        </w:r>
      </w:del>
      <w:del w:id="115" w:author="Bagiová Tatiana" w:date="2026-01-29T15:40:00Z" w16du:dateUtc="2026-01-29T14:40:00Z">
        <w:r w:rsidRPr="000005AC" w:rsidDel="005049D2">
          <w:rPr>
            <w:rFonts w:eastAsia="Calibri" w:cstheme="minorHAnsi"/>
            <w:b/>
            <w:sz w:val="24"/>
            <w:szCs w:val="24"/>
          </w:rPr>
          <w:delText xml:space="preserve">Prehľad </w:delText>
        </w:r>
      </w:del>
      <w:del w:id="116" w:author="Bagiová Tatiana" w:date="2026-01-29T15:46:00Z" w16du:dateUtc="2026-01-29T14:46:00Z">
        <w:r w:rsidRPr="000005AC" w:rsidDel="008D19A8">
          <w:rPr>
            <w:rFonts w:eastAsia="Calibri" w:cstheme="minorHAnsi"/>
            <w:b/>
            <w:sz w:val="24"/>
            <w:szCs w:val="24"/>
          </w:rPr>
          <w:delText>oprávnen</w:delText>
        </w:r>
      </w:del>
      <w:del w:id="117" w:author="Bagiová Tatiana" w:date="2026-01-29T15:42:00Z" w16du:dateUtc="2026-01-29T14:42:00Z">
        <w:r w:rsidRPr="000005AC" w:rsidDel="009F7233">
          <w:rPr>
            <w:rFonts w:eastAsia="Calibri" w:cstheme="minorHAnsi"/>
            <w:b/>
            <w:sz w:val="24"/>
            <w:szCs w:val="24"/>
          </w:rPr>
          <w:delText>ých</w:delText>
        </w:r>
      </w:del>
      <w:del w:id="118" w:author="Bagiová Tatiana" w:date="2026-01-29T15:46:00Z" w16du:dateUtc="2026-01-29T14:46:00Z">
        <w:r w:rsidRPr="000005AC" w:rsidDel="008D19A8">
          <w:rPr>
            <w:rFonts w:eastAsia="Calibri" w:cstheme="minorHAnsi"/>
            <w:b/>
            <w:sz w:val="24"/>
            <w:szCs w:val="24"/>
          </w:rPr>
          <w:delText xml:space="preserve"> hlavn</w:delText>
        </w:r>
      </w:del>
      <w:del w:id="119" w:author="Bagiová Tatiana" w:date="2026-01-29T15:42:00Z" w16du:dateUtc="2026-01-29T14:42:00Z">
        <w:r w:rsidRPr="000005AC" w:rsidDel="009F7233">
          <w:rPr>
            <w:rFonts w:eastAsia="Calibri" w:cstheme="minorHAnsi"/>
            <w:b/>
            <w:sz w:val="24"/>
            <w:szCs w:val="24"/>
          </w:rPr>
          <w:delText>ých</w:delText>
        </w:r>
      </w:del>
      <w:del w:id="120" w:author="Bagiová Tatiana" w:date="2026-01-29T15:46:00Z" w16du:dateUtc="2026-01-29T14:46:00Z">
        <w:r w:rsidRPr="000005AC" w:rsidDel="008D19A8">
          <w:rPr>
            <w:rFonts w:eastAsia="Calibri" w:cstheme="minorHAnsi"/>
            <w:b/>
            <w:sz w:val="24"/>
            <w:szCs w:val="24"/>
          </w:rPr>
          <w:delText xml:space="preserve"> aktiv</w:delText>
        </w:r>
      </w:del>
      <w:del w:id="121" w:author="Bagiová Tatiana" w:date="2026-01-29T15:42:00Z" w16du:dateUtc="2026-01-29T14:42:00Z">
        <w:r w:rsidRPr="000005AC" w:rsidDel="009F7233">
          <w:rPr>
            <w:rFonts w:eastAsia="Calibri" w:cstheme="minorHAnsi"/>
            <w:b/>
            <w:sz w:val="24"/>
            <w:szCs w:val="24"/>
          </w:rPr>
          <w:delText>ít</w:delText>
        </w:r>
      </w:del>
      <w:del w:id="122" w:author="Bagiová Tatiana" w:date="2026-01-29T15:46:00Z" w16du:dateUtc="2026-01-29T14:46:00Z">
        <w:r w:rsidRPr="000005AC" w:rsidDel="008D19A8">
          <w:rPr>
            <w:rFonts w:eastAsia="Calibri" w:cstheme="minorHAnsi"/>
            <w:b/>
            <w:sz w:val="24"/>
            <w:szCs w:val="24"/>
          </w:rPr>
          <w:delText xml:space="preserve"> projektu </w:delText>
        </w:r>
      </w:del>
    </w:p>
    <w:tbl>
      <w:tblPr>
        <w:tblStyle w:val="Mriekatabuky"/>
        <w:tblW w:w="0" w:type="auto"/>
        <w:tblLook w:val="04A0" w:firstRow="1" w:lastRow="0" w:firstColumn="1" w:lastColumn="0" w:noHBand="0" w:noVBand="1"/>
        <w:tblPrChange w:id="123" w:author="Bagiová Tatiana" w:date="2026-01-29T15:47:00Z" w16du:dateUtc="2026-01-29T14:47:00Z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880"/>
        <w:gridCol w:w="1880"/>
        <w:gridCol w:w="2803"/>
        <w:gridCol w:w="1805"/>
        <w:gridCol w:w="2035"/>
        <w:gridCol w:w="2080"/>
        <w:gridCol w:w="1511"/>
        <w:tblGridChange w:id="124">
          <w:tblGrid>
            <w:gridCol w:w="1880"/>
            <w:gridCol w:w="119"/>
            <w:gridCol w:w="1761"/>
            <w:gridCol w:w="238"/>
            <w:gridCol w:w="1999"/>
            <w:gridCol w:w="566"/>
            <w:gridCol w:w="1433"/>
            <w:gridCol w:w="372"/>
            <w:gridCol w:w="1627"/>
            <w:gridCol w:w="408"/>
            <w:gridCol w:w="1591"/>
            <w:gridCol w:w="489"/>
            <w:gridCol w:w="1511"/>
          </w:tblGrid>
        </w:tblGridChange>
      </w:tblGrid>
      <w:tr w:rsidR="00DD0D93" w:rsidDel="008D19A8" w14:paraId="39BD0C27" w14:textId="42E36160" w:rsidTr="008D19A8">
        <w:trPr>
          <w:trHeight w:val="1234"/>
          <w:del w:id="125" w:author="Bagiová Tatiana" w:date="2026-01-29T15:46:00Z"/>
          <w:trPrChange w:id="126" w:author="Bagiová Tatiana" w:date="2026-01-29T15:47:00Z" w16du:dateUtc="2026-01-29T14:47:00Z">
            <w:trPr>
              <w:trHeight w:val="1234"/>
            </w:trPr>
          </w:trPrChange>
        </w:trPr>
        <w:tc>
          <w:tcPr>
            <w:tcW w:w="1880" w:type="dxa"/>
            <w:shd w:val="clear" w:color="auto" w:fill="9CC2E5" w:themeFill="accent1" w:themeFillTint="99"/>
            <w:vAlign w:val="center"/>
            <w:tcPrChange w:id="127" w:author="Bagiová Tatiana" w:date="2026-01-29T15:47:00Z" w16du:dateUtc="2026-01-29T14:47:00Z">
              <w:tcPr>
                <w:tcW w:w="1999" w:type="dxa"/>
                <w:gridSpan w:val="2"/>
                <w:shd w:val="clear" w:color="auto" w:fill="9CC2E5" w:themeFill="accent1" w:themeFillTint="99"/>
                <w:vAlign w:val="center"/>
              </w:tcPr>
            </w:tcPrChange>
          </w:tcPr>
          <w:p w14:paraId="3232E171" w14:textId="4A34077E" w:rsidR="00015D5C" w:rsidRPr="00015D5C" w:rsidDel="008D19A8" w:rsidRDefault="00015D5C" w:rsidP="00015D5C">
            <w:pPr>
              <w:spacing w:after="0" w:line="259" w:lineRule="auto"/>
              <w:jc w:val="center"/>
              <w:rPr>
                <w:del w:id="128" w:author="Bagiová Tatiana" w:date="2026-01-29T15:46:00Z" w16du:dateUtc="2026-01-29T14:46:00Z"/>
                <w:rFonts w:cstheme="minorHAnsi"/>
                <w:b/>
                <w:sz w:val="24"/>
                <w:szCs w:val="24"/>
              </w:rPr>
            </w:pPr>
            <w:del w:id="129" w:author="Bagiová Tatiana" w:date="2026-01-29T15:46:00Z" w16du:dateUtc="2026-01-29T14:46:00Z">
              <w:r w:rsidRPr="00015D5C" w:rsidDel="008D19A8">
                <w:rPr>
                  <w:rFonts w:cstheme="minorHAnsi"/>
                  <w:b/>
                  <w:sz w:val="24"/>
                  <w:szCs w:val="24"/>
                </w:rPr>
                <w:delText>Typ merateľného</w:delText>
              </w:r>
            </w:del>
          </w:p>
          <w:p w14:paraId="64FF7C5F" w14:textId="0F43F44A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30" w:author="Bagiová Tatiana" w:date="2026-01-29T15:46:00Z" w16du:dateUtc="2026-01-29T14:46:00Z"/>
                <w:rFonts w:cstheme="minorHAnsi"/>
                <w:b/>
                <w:sz w:val="24"/>
                <w:szCs w:val="24"/>
              </w:rPr>
            </w:pPr>
            <w:del w:id="131" w:author="Bagiová Tatiana" w:date="2026-01-29T15:46:00Z" w16du:dateUtc="2026-01-29T14:46:00Z">
              <w:r w:rsidRPr="00015D5C" w:rsidDel="008D19A8">
                <w:rPr>
                  <w:rFonts w:cstheme="minorHAnsi"/>
                  <w:b/>
                  <w:sz w:val="24"/>
                  <w:szCs w:val="24"/>
                </w:rPr>
                <w:delText>ukazovateľa projektu</w:delText>
              </w:r>
            </w:del>
          </w:p>
        </w:tc>
        <w:tc>
          <w:tcPr>
            <w:tcW w:w="1880" w:type="dxa"/>
            <w:shd w:val="clear" w:color="auto" w:fill="9CC2E5" w:themeFill="accent1" w:themeFillTint="99"/>
            <w:vAlign w:val="center"/>
            <w:tcPrChange w:id="132" w:author="Bagiová Tatiana" w:date="2026-01-29T15:47:00Z" w16du:dateUtc="2026-01-29T14:47:00Z">
              <w:tcPr>
                <w:tcW w:w="1999" w:type="dxa"/>
                <w:gridSpan w:val="2"/>
                <w:shd w:val="clear" w:color="auto" w:fill="9CC2E5" w:themeFill="accent1" w:themeFillTint="99"/>
                <w:vAlign w:val="center"/>
              </w:tcPr>
            </w:tcPrChange>
          </w:tcPr>
          <w:p w14:paraId="38533DED" w14:textId="2FC35F61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33" w:author="Bagiová Tatiana" w:date="2026-01-29T15:46:00Z" w16du:dateUtc="2026-01-29T14:46:00Z"/>
                <w:rFonts w:cstheme="minorHAnsi"/>
                <w:b/>
                <w:sz w:val="24"/>
                <w:szCs w:val="24"/>
              </w:rPr>
            </w:pPr>
            <w:del w:id="134" w:author="Bagiová Tatiana" w:date="2026-01-29T15:46:00Z" w16du:dateUtc="2026-01-29T14:46:00Z">
              <w:r w:rsidRPr="00015D5C" w:rsidDel="008D19A8">
                <w:rPr>
                  <w:rFonts w:cstheme="minorHAnsi"/>
                  <w:b/>
                  <w:sz w:val="24"/>
                  <w:szCs w:val="24"/>
                </w:rPr>
                <w:delText>Kód merateľného ukazovateľa projektu</w:delText>
              </w:r>
            </w:del>
          </w:p>
        </w:tc>
        <w:tc>
          <w:tcPr>
            <w:tcW w:w="2803" w:type="dxa"/>
            <w:shd w:val="clear" w:color="auto" w:fill="9CC2E5" w:themeFill="accent1" w:themeFillTint="99"/>
            <w:vAlign w:val="center"/>
            <w:tcPrChange w:id="135" w:author="Bagiová Tatiana" w:date="2026-01-29T15:47:00Z" w16du:dateUtc="2026-01-29T14:47:00Z">
              <w:tcPr>
                <w:tcW w:w="1999" w:type="dxa"/>
                <w:shd w:val="clear" w:color="auto" w:fill="9CC2E5" w:themeFill="accent1" w:themeFillTint="99"/>
                <w:vAlign w:val="center"/>
              </w:tcPr>
            </w:tcPrChange>
          </w:tcPr>
          <w:p w14:paraId="6C7B78C6" w14:textId="1F0D2F2E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36" w:author="Bagiová Tatiana" w:date="2026-01-29T15:46:00Z" w16du:dateUtc="2026-01-29T14:46:00Z"/>
                <w:rFonts w:cstheme="minorHAnsi"/>
                <w:b/>
                <w:sz w:val="24"/>
                <w:szCs w:val="24"/>
              </w:rPr>
            </w:pPr>
            <w:del w:id="137" w:author="Bagiová Tatiana" w:date="2026-01-29T15:46:00Z" w16du:dateUtc="2026-01-29T14:46:00Z">
              <w:r w:rsidRPr="00015D5C" w:rsidDel="008D19A8">
                <w:rPr>
                  <w:rFonts w:cstheme="minorHAnsi"/>
                  <w:b/>
                  <w:sz w:val="24"/>
                  <w:szCs w:val="24"/>
                </w:rPr>
                <w:delText>Názov merateľného ukazovateľa projektu</w:delText>
              </w:r>
            </w:del>
          </w:p>
        </w:tc>
        <w:tc>
          <w:tcPr>
            <w:tcW w:w="1805" w:type="dxa"/>
            <w:shd w:val="clear" w:color="auto" w:fill="9CC2E5" w:themeFill="accent1" w:themeFillTint="99"/>
            <w:vAlign w:val="center"/>
            <w:tcPrChange w:id="138" w:author="Bagiová Tatiana" w:date="2026-01-29T15:47:00Z" w16du:dateUtc="2026-01-29T14:47:00Z">
              <w:tcPr>
                <w:tcW w:w="1999" w:type="dxa"/>
                <w:gridSpan w:val="2"/>
                <w:shd w:val="clear" w:color="auto" w:fill="9CC2E5" w:themeFill="accent1" w:themeFillTint="99"/>
                <w:vAlign w:val="center"/>
              </w:tcPr>
            </w:tcPrChange>
          </w:tcPr>
          <w:p w14:paraId="57D52F4D" w14:textId="08255E3C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39" w:author="Bagiová Tatiana" w:date="2026-01-29T15:46:00Z" w16du:dateUtc="2026-01-29T14:46:00Z"/>
                <w:rFonts w:cstheme="minorHAnsi"/>
                <w:b/>
                <w:sz w:val="24"/>
                <w:szCs w:val="24"/>
              </w:rPr>
            </w:pPr>
            <w:del w:id="140" w:author="Bagiová Tatiana" w:date="2026-01-29T15:46:00Z" w16du:dateUtc="2026-01-29T14:46:00Z">
              <w:r w:rsidRPr="00015D5C" w:rsidDel="008D19A8">
                <w:rPr>
                  <w:rFonts w:cstheme="minorHAnsi"/>
                  <w:b/>
                  <w:sz w:val="24"/>
                  <w:szCs w:val="24"/>
                </w:rPr>
                <w:delText>Merná jednotka</w:delText>
              </w:r>
            </w:del>
          </w:p>
        </w:tc>
        <w:tc>
          <w:tcPr>
            <w:tcW w:w="2035" w:type="dxa"/>
            <w:shd w:val="clear" w:color="auto" w:fill="9CC2E5" w:themeFill="accent1" w:themeFillTint="99"/>
            <w:vAlign w:val="center"/>
            <w:tcPrChange w:id="141" w:author="Bagiová Tatiana" w:date="2026-01-29T15:47:00Z" w16du:dateUtc="2026-01-29T14:47:00Z">
              <w:tcPr>
                <w:tcW w:w="1999" w:type="dxa"/>
                <w:gridSpan w:val="2"/>
                <w:shd w:val="clear" w:color="auto" w:fill="9CC2E5" w:themeFill="accent1" w:themeFillTint="99"/>
                <w:vAlign w:val="center"/>
              </w:tcPr>
            </w:tcPrChange>
          </w:tcPr>
          <w:p w14:paraId="2884820D" w14:textId="46A2799F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42" w:author="Bagiová Tatiana" w:date="2026-01-29T15:46:00Z" w16du:dateUtc="2026-01-29T14:46:00Z"/>
                <w:rFonts w:cstheme="minorHAnsi"/>
                <w:b/>
                <w:sz w:val="24"/>
                <w:szCs w:val="24"/>
              </w:rPr>
            </w:pPr>
            <w:del w:id="143" w:author="Bagiová Tatiana" w:date="2026-01-29T15:46:00Z" w16du:dateUtc="2026-01-29T14:46:00Z">
              <w:r w:rsidRPr="00015D5C" w:rsidDel="008D19A8">
                <w:rPr>
                  <w:rFonts w:cstheme="minorHAnsi"/>
                  <w:b/>
                  <w:sz w:val="24"/>
                  <w:szCs w:val="24"/>
                </w:rPr>
                <w:delText>Čas plnenie merateľného ukazovateľa projektu</w:delText>
              </w:r>
            </w:del>
          </w:p>
        </w:tc>
        <w:tc>
          <w:tcPr>
            <w:tcW w:w="2080" w:type="dxa"/>
            <w:shd w:val="clear" w:color="auto" w:fill="9CC2E5" w:themeFill="accent1" w:themeFillTint="99"/>
            <w:vAlign w:val="center"/>
            <w:tcPrChange w:id="144" w:author="Bagiová Tatiana" w:date="2026-01-29T15:47:00Z" w16du:dateUtc="2026-01-29T14:47:00Z">
              <w:tcPr>
                <w:tcW w:w="1999" w:type="dxa"/>
                <w:gridSpan w:val="2"/>
                <w:shd w:val="clear" w:color="auto" w:fill="9CC2E5" w:themeFill="accent1" w:themeFillTint="99"/>
                <w:vAlign w:val="center"/>
              </w:tcPr>
            </w:tcPrChange>
          </w:tcPr>
          <w:p w14:paraId="7E7E07D5" w14:textId="17584492" w:rsidR="00DD0D93" w:rsidRPr="00015D5C" w:rsidDel="008D19A8" w:rsidRDefault="004930CA" w:rsidP="00015D5C">
            <w:pPr>
              <w:spacing w:after="0" w:line="259" w:lineRule="auto"/>
              <w:jc w:val="center"/>
              <w:rPr>
                <w:del w:id="145" w:author="Bagiová Tatiana" w:date="2026-01-29T15:46:00Z" w16du:dateUtc="2026-01-29T14:46:00Z"/>
                <w:rFonts w:cstheme="minorHAnsi"/>
                <w:b/>
                <w:sz w:val="24"/>
                <w:szCs w:val="24"/>
              </w:rPr>
            </w:pPr>
            <w:del w:id="146" w:author="Bagiová Tatiana" w:date="2026-01-29T15:46:00Z" w16du:dateUtc="2026-01-29T14:46:00Z">
              <w:r w:rsidRPr="00015D5C" w:rsidDel="008D19A8">
                <w:rPr>
                  <w:rFonts w:cstheme="minorHAnsi"/>
                  <w:b/>
                  <w:sz w:val="24"/>
                  <w:szCs w:val="24"/>
                </w:rPr>
                <w:delText>Zber záznamov jedinečnosti</w:delText>
              </w:r>
              <w:r w:rsidRPr="00015D5C" w:rsidDel="008D19A8">
                <w:rPr>
                  <w:rStyle w:val="Odkaznapoznmkupodiarou"/>
                  <w:rFonts w:cstheme="minorHAnsi"/>
                  <w:b/>
                  <w:sz w:val="24"/>
                  <w:szCs w:val="24"/>
                </w:rPr>
                <w:footnoteReference w:id="3"/>
              </w:r>
            </w:del>
          </w:p>
        </w:tc>
        <w:tc>
          <w:tcPr>
            <w:tcW w:w="1511" w:type="dxa"/>
            <w:shd w:val="clear" w:color="auto" w:fill="9CC2E5" w:themeFill="accent1" w:themeFillTint="99"/>
            <w:vAlign w:val="center"/>
            <w:tcPrChange w:id="149" w:author="Bagiová Tatiana" w:date="2026-01-29T15:47:00Z" w16du:dateUtc="2026-01-29T14:47:00Z">
              <w:tcPr>
                <w:tcW w:w="2000" w:type="dxa"/>
                <w:gridSpan w:val="2"/>
                <w:shd w:val="clear" w:color="auto" w:fill="9CC2E5" w:themeFill="accent1" w:themeFillTint="99"/>
                <w:vAlign w:val="center"/>
              </w:tcPr>
            </w:tcPrChange>
          </w:tcPr>
          <w:p w14:paraId="43FF71C9" w14:textId="53B0DB8C" w:rsidR="00DD0D93" w:rsidRPr="00015D5C" w:rsidDel="008D19A8" w:rsidRDefault="004930CA" w:rsidP="00015D5C">
            <w:pPr>
              <w:spacing w:after="0" w:line="259" w:lineRule="auto"/>
              <w:jc w:val="center"/>
              <w:rPr>
                <w:del w:id="150" w:author="Bagiová Tatiana" w:date="2026-01-29T15:46:00Z" w16du:dateUtc="2026-01-29T14:46:00Z"/>
                <w:rFonts w:cstheme="minorHAnsi"/>
                <w:b/>
                <w:sz w:val="24"/>
                <w:szCs w:val="24"/>
              </w:rPr>
            </w:pPr>
            <w:del w:id="151" w:author="Bagiová Tatiana" w:date="2026-01-29T15:46:00Z" w16du:dateUtc="2026-01-29T14:46:00Z">
              <w:r w:rsidRPr="00015D5C" w:rsidDel="008D19A8">
                <w:rPr>
                  <w:rFonts w:cstheme="minorHAnsi"/>
                  <w:b/>
                  <w:sz w:val="24"/>
                  <w:szCs w:val="24"/>
                </w:rPr>
                <w:delText>Identifikátor jedinečnosti</w:delText>
              </w:r>
            </w:del>
          </w:p>
        </w:tc>
      </w:tr>
      <w:tr w:rsidR="00DD0D93" w:rsidDel="008D19A8" w14:paraId="66D47ACD" w14:textId="237DDCCF" w:rsidTr="008D19A8">
        <w:trPr>
          <w:del w:id="152" w:author="Bagiová Tatiana" w:date="2026-01-29T15:46:00Z"/>
        </w:trPr>
        <w:tc>
          <w:tcPr>
            <w:tcW w:w="1880" w:type="dxa"/>
            <w:vAlign w:val="center"/>
            <w:tcPrChange w:id="153" w:author="Bagiová Tatiana" w:date="2026-01-29T15:47:00Z" w16du:dateUtc="2026-01-29T14:47:00Z">
              <w:tcPr>
                <w:tcW w:w="1999" w:type="dxa"/>
                <w:gridSpan w:val="2"/>
                <w:vAlign w:val="center"/>
              </w:tcPr>
            </w:tcPrChange>
          </w:tcPr>
          <w:p w14:paraId="24880FBB" w14:textId="41FF28CE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54" w:author="Bagiová Tatiana" w:date="2026-01-29T15:46:00Z" w16du:dateUtc="2026-01-29T14:46:00Z"/>
                <w:rFonts w:cstheme="minorHAnsi"/>
                <w:sz w:val="24"/>
                <w:szCs w:val="24"/>
              </w:rPr>
            </w:pPr>
            <w:del w:id="155" w:author="Bagiová Tatiana" w:date="2026-01-29T15:46:00Z" w16du:dateUtc="2026-01-29T14:46:00Z">
              <w:r w:rsidRPr="00015D5C" w:rsidDel="008D19A8">
                <w:rPr>
                  <w:rFonts w:cstheme="minorHAnsi"/>
                  <w:sz w:val="24"/>
                  <w:szCs w:val="24"/>
                </w:rPr>
                <w:delText>Výstup</w:delText>
              </w:r>
            </w:del>
          </w:p>
        </w:tc>
        <w:tc>
          <w:tcPr>
            <w:tcW w:w="1880" w:type="dxa"/>
            <w:vAlign w:val="center"/>
            <w:tcPrChange w:id="156" w:author="Bagiová Tatiana" w:date="2026-01-29T15:47:00Z" w16du:dateUtc="2026-01-29T14:47:00Z">
              <w:tcPr>
                <w:tcW w:w="1999" w:type="dxa"/>
                <w:gridSpan w:val="2"/>
                <w:vAlign w:val="center"/>
              </w:tcPr>
            </w:tcPrChange>
          </w:tcPr>
          <w:p w14:paraId="12D0516D" w14:textId="037BA466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57" w:author="Bagiová Tatiana" w:date="2026-01-29T15:46:00Z" w16du:dateUtc="2026-01-29T14:46:00Z"/>
                <w:rFonts w:cstheme="minorHAnsi"/>
                <w:sz w:val="24"/>
                <w:szCs w:val="24"/>
              </w:rPr>
            </w:pPr>
            <w:del w:id="158" w:author="Bagiová Tatiana" w:date="2026-01-29T15:46:00Z" w16du:dateUtc="2026-01-29T14:46:00Z">
              <w:r w:rsidRPr="00015D5C" w:rsidDel="008D19A8">
                <w:rPr>
                  <w:rFonts w:cstheme="minorHAnsi"/>
                  <w:sz w:val="24"/>
                  <w:szCs w:val="24"/>
                </w:rPr>
                <w:delText>PSKPRCO69</w:delText>
              </w:r>
            </w:del>
          </w:p>
        </w:tc>
        <w:tc>
          <w:tcPr>
            <w:tcW w:w="2803" w:type="dxa"/>
            <w:vAlign w:val="center"/>
            <w:tcPrChange w:id="159" w:author="Bagiová Tatiana" w:date="2026-01-29T15:47:00Z" w16du:dateUtc="2026-01-29T14:47:00Z">
              <w:tcPr>
                <w:tcW w:w="1999" w:type="dxa"/>
                <w:vAlign w:val="center"/>
              </w:tcPr>
            </w:tcPrChange>
          </w:tcPr>
          <w:p w14:paraId="5CD089EE" w14:textId="7D84EFEF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60" w:author="Bagiová Tatiana" w:date="2026-01-29T15:46:00Z" w16du:dateUtc="2026-01-29T14:46:00Z"/>
                <w:rFonts w:cstheme="minorHAnsi"/>
                <w:sz w:val="24"/>
                <w:szCs w:val="24"/>
              </w:rPr>
            </w:pPr>
            <w:del w:id="161" w:author="Bagiová Tatiana" w:date="2026-01-29T15:46:00Z" w16du:dateUtc="2026-01-29T14:46:00Z">
              <w:r w:rsidRPr="00015D5C" w:rsidDel="008D19A8">
                <w:rPr>
                  <w:sz w:val="24"/>
                  <w:szCs w:val="24"/>
                </w:rPr>
                <w:delText>Kapacita nových alebo modernizovaných zariadení zdravotnej starostlivosti</w:delText>
              </w:r>
            </w:del>
          </w:p>
        </w:tc>
        <w:tc>
          <w:tcPr>
            <w:tcW w:w="1805" w:type="dxa"/>
            <w:vAlign w:val="center"/>
            <w:tcPrChange w:id="162" w:author="Bagiová Tatiana" w:date="2026-01-29T15:47:00Z" w16du:dateUtc="2026-01-29T14:47:00Z">
              <w:tcPr>
                <w:tcW w:w="1999" w:type="dxa"/>
                <w:gridSpan w:val="2"/>
                <w:vAlign w:val="center"/>
              </w:tcPr>
            </w:tcPrChange>
          </w:tcPr>
          <w:p w14:paraId="4748464D" w14:textId="3E26AC57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63" w:author="Bagiová Tatiana" w:date="2026-01-29T15:46:00Z" w16du:dateUtc="2026-01-29T14:46:00Z"/>
                <w:rFonts w:cstheme="minorHAnsi"/>
                <w:sz w:val="24"/>
                <w:szCs w:val="24"/>
              </w:rPr>
            </w:pPr>
            <w:del w:id="164" w:author="Bagiová Tatiana" w:date="2026-01-29T15:46:00Z" w16du:dateUtc="2026-01-29T14:46:00Z">
              <w:r w:rsidRPr="00015D5C" w:rsidDel="008D19A8">
                <w:rPr>
                  <w:sz w:val="24"/>
                  <w:szCs w:val="24"/>
                </w:rPr>
                <w:delText>osoby/rok</w:delText>
              </w:r>
            </w:del>
          </w:p>
        </w:tc>
        <w:tc>
          <w:tcPr>
            <w:tcW w:w="2035" w:type="dxa"/>
            <w:vAlign w:val="center"/>
            <w:tcPrChange w:id="165" w:author="Bagiová Tatiana" w:date="2026-01-29T15:47:00Z" w16du:dateUtc="2026-01-29T14:47:00Z">
              <w:tcPr>
                <w:tcW w:w="1999" w:type="dxa"/>
                <w:gridSpan w:val="2"/>
                <w:vAlign w:val="center"/>
              </w:tcPr>
            </w:tcPrChange>
          </w:tcPr>
          <w:p w14:paraId="3ABDE5D1" w14:textId="79E39AD2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66" w:author="Bagiová Tatiana" w:date="2026-01-29T15:46:00Z" w16du:dateUtc="2026-01-29T14:46:00Z"/>
                <w:rFonts w:cstheme="minorHAnsi"/>
                <w:sz w:val="24"/>
                <w:szCs w:val="24"/>
              </w:rPr>
            </w:pPr>
            <w:del w:id="167" w:author="Bagiová Tatiana" w:date="2026-01-29T15:46:00Z" w16du:dateUtc="2026-01-29T14:46:00Z">
              <w:r w:rsidRPr="00015D5C" w:rsidDel="008D19A8">
                <w:rPr>
                  <w:sz w:val="24"/>
                  <w:szCs w:val="24"/>
                </w:rPr>
                <w:delText>ku koncu realizácie hlavných aktivít projektu</w:delText>
              </w:r>
            </w:del>
          </w:p>
        </w:tc>
        <w:tc>
          <w:tcPr>
            <w:tcW w:w="2080" w:type="dxa"/>
            <w:vAlign w:val="center"/>
            <w:tcPrChange w:id="168" w:author="Bagiová Tatiana" w:date="2026-01-29T15:47:00Z" w16du:dateUtc="2026-01-29T14:47:00Z">
              <w:tcPr>
                <w:tcW w:w="1999" w:type="dxa"/>
                <w:gridSpan w:val="2"/>
                <w:vAlign w:val="center"/>
              </w:tcPr>
            </w:tcPrChange>
          </w:tcPr>
          <w:p w14:paraId="222667B5" w14:textId="384920D4" w:rsidR="00DD0D93" w:rsidRPr="00015D5C" w:rsidDel="008D19A8" w:rsidRDefault="004930CA" w:rsidP="00015D5C">
            <w:pPr>
              <w:spacing w:after="0" w:line="259" w:lineRule="auto"/>
              <w:jc w:val="center"/>
              <w:rPr>
                <w:del w:id="169" w:author="Bagiová Tatiana" w:date="2026-01-29T15:46:00Z" w16du:dateUtc="2026-01-29T14:46:00Z"/>
                <w:rFonts w:cstheme="minorHAnsi"/>
                <w:sz w:val="24"/>
                <w:szCs w:val="24"/>
              </w:rPr>
            </w:pPr>
            <w:del w:id="170" w:author="Bagiová Tatiana" w:date="2026-01-29T15:46:00Z" w16du:dateUtc="2026-01-29T14:46:00Z">
              <w:r w:rsidRPr="00015D5C" w:rsidDel="008D19A8">
                <w:rPr>
                  <w:rFonts w:cstheme="minorHAnsi"/>
                  <w:sz w:val="24"/>
                  <w:szCs w:val="24"/>
                </w:rPr>
                <w:delText>nie</w:delText>
              </w:r>
            </w:del>
          </w:p>
        </w:tc>
        <w:tc>
          <w:tcPr>
            <w:tcW w:w="1511" w:type="dxa"/>
            <w:vAlign w:val="center"/>
            <w:tcPrChange w:id="171" w:author="Bagiová Tatiana" w:date="2026-01-29T15:47:00Z" w16du:dateUtc="2026-01-29T14:47:00Z">
              <w:tcPr>
                <w:tcW w:w="2000" w:type="dxa"/>
                <w:gridSpan w:val="2"/>
                <w:vAlign w:val="center"/>
              </w:tcPr>
            </w:tcPrChange>
          </w:tcPr>
          <w:p w14:paraId="366549FF" w14:textId="27C74A65" w:rsidR="00DD0D93" w:rsidRPr="00015D5C" w:rsidDel="008D19A8" w:rsidRDefault="004930CA" w:rsidP="00015D5C">
            <w:pPr>
              <w:spacing w:after="0" w:line="259" w:lineRule="auto"/>
              <w:jc w:val="center"/>
              <w:rPr>
                <w:del w:id="172" w:author="Bagiová Tatiana" w:date="2026-01-29T15:46:00Z" w16du:dateUtc="2026-01-29T14:46:00Z"/>
                <w:rFonts w:cstheme="minorHAnsi"/>
                <w:sz w:val="24"/>
                <w:szCs w:val="24"/>
              </w:rPr>
            </w:pPr>
            <w:del w:id="173" w:author="Bagiová Tatiana" w:date="2026-01-29T15:46:00Z" w16du:dateUtc="2026-01-29T14:46:00Z">
              <w:r w:rsidRPr="00015D5C" w:rsidDel="008D19A8">
                <w:rPr>
                  <w:rFonts w:cstheme="minorHAnsi"/>
                  <w:sz w:val="24"/>
                  <w:szCs w:val="24"/>
                </w:rPr>
                <w:delText>n/a</w:delText>
              </w:r>
            </w:del>
          </w:p>
        </w:tc>
      </w:tr>
      <w:tr w:rsidR="00DD0D93" w:rsidDel="008D19A8" w14:paraId="0F2D715F" w14:textId="5720887A" w:rsidTr="008D19A8">
        <w:trPr>
          <w:del w:id="174" w:author="Bagiová Tatiana" w:date="2026-01-29T15:47:00Z"/>
        </w:trPr>
        <w:tc>
          <w:tcPr>
            <w:tcW w:w="1880" w:type="dxa"/>
            <w:vAlign w:val="center"/>
            <w:tcPrChange w:id="175" w:author="Bagiová Tatiana" w:date="2026-01-29T15:47:00Z" w16du:dateUtc="2026-01-29T14:47:00Z">
              <w:tcPr>
                <w:tcW w:w="1999" w:type="dxa"/>
                <w:gridSpan w:val="2"/>
                <w:vAlign w:val="center"/>
              </w:tcPr>
            </w:tcPrChange>
          </w:tcPr>
          <w:p w14:paraId="0077E909" w14:textId="6548A2D0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76" w:author="Bagiová Tatiana" w:date="2026-01-29T15:47:00Z" w16du:dateUtc="2026-01-29T14:47:00Z"/>
                <w:rFonts w:cstheme="minorHAnsi"/>
                <w:sz w:val="24"/>
                <w:szCs w:val="24"/>
              </w:rPr>
            </w:pPr>
            <w:del w:id="177" w:author="Bagiová Tatiana" w:date="2026-01-29T15:47:00Z" w16du:dateUtc="2026-01-29T14:47:00Z">
              <w:r w:rsidRPr="00015D5C" w:rsidDel="008D19A8">
                <w:rPr>
                  <w:rFonts w:cstheme="minorHAnsi"/>
                  <w:sz w:val="24"/>
                  <w:szCs w:val="24"/>
                </w:rPr>
                <w:delText>Výsledok</w:delText>
              </w:r>
            </w:del>
          </w:p>
        </w:tc>
        <w:tc>
          <w:tcPr>
            <w:tcW w:w="1880" w:type="dxa"/>
            <w:vAlign w:val="center"/>
            <w:tcPrChange w:id="178" w:author="Bagiová Tatiana" w:date="2026-01-29T15:47:00Z" w16du:dateUtc="2026-01-29T14:47:00Z">
              <w:tcPr>
                <w:tcW w:w="1999" w:type="dxa"/>
                <w:gridSpan w:val="2"/>
                <w:vAlign w:val="center"/>
              </w:tcPr>
            </w:tcPrChange>
          </w:tcPr>
          <w:p w14:paraId="1333BA97" w14:textId="2E9AFE0C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79" w:author="Bagiová Tatiana" w:date="2026-01-29T15:47:00Z" w16du:dateUtc="2026-01-29T14:47:00Z"/>
                <w:rFonts w:cstheme="minorHAnsi"/>
                <w:sz w:val="24"/>
                <w:szCs w:val="24"/>
              </w:rPr>
            </w:pPr>
            <w:del w:id="180" w:author="Bagiová Tatiana" w:date="2026-01-29T15:47:00Z" w16du:dateUtc="2026-01-29T14:47:00Z">
              <w:r w:rsidRPr="00015D5C" w:rsidDel="008D19A8">
                <w:rPr>
                  <w:rFonts w:cstheme="minorHAnsi"/>
                  <w:sz w:val="24"/>
                  <w:szCs w:val="24"/>
                </w:rPr>
                <w:delText>PSKPRCR73</w:delText>
              </w:r>
            </w:del>
          </w:p>
        </w:tc>
        <w:tc>
          <w:tcPr>
            <w:tcW w:w="2803" w:type="dxa"/>
            <w:vAlign w:val="center"/>
            <w:tcPrChange w:id="181" w:author="Bagiová Tatiana" w:date="2026-01-29T15:47:00Z" w16du:dateUtc="2026-01-29T14:47:00Z">
              <w:tcPr>
                <w:tcW w:w="1999" w:type="dxa"/>
                <w:vAlign w:val="center"/>
              </w:tcPr>
            </w:tcPrChange>
          </w:tcPr>
          <w:p w14:paraId="4289EECD" w14:textId="0B10EF33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82" w:author="Bagiová Tatiana" w:date="2026-01-29T15:47:00Z" w16du:dateUtc="2026-01-29T14:47:00Z"/>
                <w:rFonts w:cstheme="minorHAnsi"/>
                <w:sz w:val="24"/>
                <w:szCs w:val="24"/>
              </w:rPr>
            </w:pPr>
            <w:del w:id="183" w:author="Bagiová Tatiana" w:date="2026-01-29T15:47:00Z" w16du:dateUtc="2026-01-29T14:47:00Z">
              <w:r w:rsidRPr="00015D5C" w:rsidDel="008D19A8">
                <w:rPr>
                  <w:sz w:val="24"/>
                  <w:szCs w:val="24"/>
                </w:rPr>
                <w:delText>Používatelia nových alebo modernizovaných zariadení zdravotnej starostlivosti za rok</w:delText>
              </w:r>
            </w:del>
          </w:p>
        </w:tc>
        <w:tc>
          <w:tcPr>
            <w:tcW w:w="1805" w:type="dxa"/>
            <w:vAlign w:val="center"/>
            <w:tcPrChange w:id="184" w:author="Bagiová Tatiana" w:date="2026-01-29T15:47:00Z" w16du:dateUtc="2026-01-29T14:47:00Z">
              <w:tcPr>
                <w:tcW w:w="1999" w:type="dxa"/>
                <w:gridSpan w:val="2"/>
                <w:vAlign w:val="center"/>
              </w:tcPr>
            </w:tcPrChange>
          </w:tcPr>
          <w:p w14:paraId="409AF970" w14:textId="23B52D07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85" w:author="Bagiová Tatiana" w:date="2026-01-29T15:47:00Z" w16du:dateUtc="2026-01-29T14:47:00Z"/>
                <w:rFonts w:cstheme="minorHAnsi"/>
                <w:sz w:val="24"/>
                <w:szCs w:val="24"/>
              </w:rPr>
            </w:pPr>
            <w:del w:id="186" w:author="Bagiová Tatiana" w:date="2026-01-29T15:47:00Z" w16du:dateUtc="2026-01-29T14:47:00Z">
              <w:r w:rsidRPr="00015D5C" w:rsidDel="008D19A8">
                <w:rPr>
                  <w:sz w:val="24"/>
                  <w:szCs w:val="24"/>
                </w:rPr>
                <w:delText>používatelia/rok</w:delText>
              </w:r>
            </w:del>
          </w:p>
        </w:tc>
        <w:tc>
          <w:tcPr>
            <w:tcW w:w="2035" w:type="dxa"/>
            <w:vAlign w:val="center"/>
            <w:tcPrChange w:id="187" w:author="Bagiová Tatiana" w:date="2026-01-29T15:47:00Z" w16du:dateUtc="2026-01-29T14:47:00Z">
              <w:tcPr>
                <w:tcW w:w="1999" w:type="dxa"/>
                <w:gridSpan w:val="2"/>
                <w:vAlign w:val="center"/>
              </w:tcPr>
            </w:tcPrChange>
          </w:tcPr>
          <w:p w14:paraId="14602072" w14:textId="788D338A" w:rsidR="00DD0D93" w:rsidRPr="00015D5C" w:rsidDel="008D19A8" w:rsidRDefault="00015D5C" w:rsidP="00015D5C">
            <w:pPr>
              <w:spacing w:after="0" w:line="259" w:lineRule="auto"/>
              <w:jc w:val="center"/>
              <w:rPr>
                <w:del w:id="188" w:author="Bagiová Tatiana" w:date="2026-01-29T15:47:00Z" w16du:dateUtc="2026-01-29T14:47:00Z"/>
                <w:rFonts w:cstheme="minorHAnsi"/>
                <w:sz w:val="24"/>
                <w:szCs w:val="24"/>
              </w:rPr>
            </w:pPr>
            <w:del w:id="189" w:author="Bagiová Tatiana" w:date="2026-01-29T15:47:00Z" w16du:dateUtc="2026-01-29T14:47:00Z">
              <w:r w:rsidRPr="00015D5C" w:rsidDel="008D19A8">
                <w:rPr>
                  <w:sz w:val="24"/>
                  <w:szCs w:val="24"/>
                </w:rPr>
                <w:delText>v rámci udržateľnosti projektu</w:delText>
              </w:r>
            </w:del>
          </w:p>
        </w:tc>
        <w:tc>
          <w:tcPr>
            <w:tcW w:w="2080" w:type="dxa"/>
            <w:vAlign w:val="center"/>
            <w:tcPrChange w:id="190" w:author="Bagiová Tatiana" w:date="2026-01-29T15:47:00Z" w16du:dateUtc="2026-01-29T14:47:00Z">
              <w:tcPr>
                <w:tcW w:w="1999" w:type="dxa"/>
                <w:gridSpan w:val="2"/>
                <w:vAlign w:val="center"/>
              </w:tcPr>
            </w:tcPrChange>
          </w:tcPr>
          <w:p w14:paraId="46C97853" w14:textId="5BFF38B5" w:rsidR="00DD0D93" w:rsidRPr="00015D5C" w:rsidDel="008D19A8" w:rsidRDefault="004930CA" w:rsidP="00015D5C">
            <w:pPr>
              <w:spacing w:after="0" w:line="259" w:lineRule="auto"/>
              <w:jc w:val="center"/>
              <w:rPr>
                <w:del w:id="191" w:author="Bagiová Tatiana" w:date="2026-01-29T15:47:00Z" w16du:dateUtc="2026-01-29T14:47:00Z"/>
                <w:rFonts w:cstheme="minorHAnsi"/>
                <w:sz w:val="24"/>
                <w:szCs w:val="24"/>
              </w:rPr>
            </w:pPr>
            <w:del w:id="192" w:author="Bagiová Tatiana" w:date="2026-01-29T15:47:00Z" w16du:dateUtc="2026-01-29T14:47:00Z">
              <w:r w:rsidRPr="00015D5C" w:rsidDel="008D19A8">
                <w:rPr>
                  <w:rFonts w:cstheme="minorHAnsi"/>
                  <w:sz w:val="24"/>
                  <w:szCs w:val="24"/>
                </w:rPr>
                <w:delText>nie</w:delText>
              </w:r>
            </w:del>
          </w:p>
        </w:tc>
        <w:tc>
          <w:tcPr>
            <w:tcW w:w="1511" w:type="dxa"/>
            <w:vAlign w:val="center"/>
            <w:tcPrChange w:id="193" w:author="Bagiová Tatiana" w:date="2026-01-29T15:47:00Z" w16du:dateUtc="2026-01-29T14:47:00Z">
              <w:tcPr>
                <w:tcW w:w="2000" w:type="dxa"/>
                <w:gridSpan w:val="2"/>
                <w:vAlign w:val="center"/>
              </w:tcPr>
            </w:tcPrChange>
          </w:tcPr>
          <w:p w14:paraId="3A19E9DC" w14:textId="692F5018" w:rsidR="00DD0D93" w:rsidRPr="00015D5C" w:rsidDel="008D19A8" w:rsidRDefault="004930CA" w:rsidP="00015D5C">
            <w:pPr>
              <w:spacing w:after="0" w:line="259" w:lineRule="auto"/>
              <w:jc w:val="center"/>
              <w:rPr>
                <w:del w:id="194" w:author="Bagiová Tatiana" w:date="2026-01-29T15:47:00Z" w16du:dateUtc="2026-01-29T14:47:00Z"/>
                <w:rFonts w:cstheme="minorHAnsi"/>
                <w:sz w:val="24"/>
                <w:szCs w:val="24"/>
              </w:rPr>
            </w:pPr>
            <w:del w:id="195" w:author="Bagiová Tatiana" w:date="2026-01-29T15:47:00Z" w16du:dateUtc="2026-01-29T14:47:00Z">
              <w:r w:rsidRPr="00015D5C" w:rsidDel="008D19A8">
                <w:rPr>
                  <w:rFonts w:cstheme="minorHAnsi"/>
                  <w:sz w:val="24"/>
                  <w:szCs w:val="24"/>
                </w:rPr>
                <w:delText>n/a</w:delText>
              </w:r>
            </w:del>
          </w:p>
        </w:tc>
      </w:tr>
    </w:tbl>
    <w:p w14:paraId="5D62F1D2" w14:textId="77777777" w:rsidR="00C96A4E" w:rsidRPr="000005AC" w:rsidRDefault="00C96A4E" w:rsidP="00C96A4E">
      <w:pPr>
        <w:spacing w:after="0" w:line="259" w:lineRule="auto"/>
        <w:jc w:val="left"/>
        <w:rPr>
          <w:rFonts w:cstheme="minorHAnsi"/>
          <w:sz w:val="24"/>
          <w:szCs w:val="24"/>
        </w:rPr>
      </w:pPr>
    </w:p>
    <w:p w14:paraId="37E3FADA" w14:textId="77777777" w:rsidR="00352E49" w:rsidRDefault="00352E49" w:rsidP="00352E49">
      <w:pPr>
        <w:spacing w:after="40" w:line="240" w:lineRule="auto"/>
        <w:rPr>
          <w:rFonts w:ascii="Times New Roman" w:hAnsi="Times New Roman" w:cs="Times New Roman"/>
          <w:u w:val="single"/>
        </w:rPr>
      </w:pPr>
    </w:p>
    <w:p w14:paraId="401B56CF" w14:textId="4F539E76" w:rsidR="00790DBA" w:rsidRPr="009C7273" w:rsidDel="002178C0" w:rsidRDefault="00790DBA" w:rsidP="00790DBA">
      <w:pPr>
        <w:pStyle w:val="paragraph"/>
        <w:spacing w:before="0" w:beforeAutospacing="0" w:after="0" w:afterAutospacing="0"/>
        <w:ind w:left="270" w:hanging="270"/>
        <w:textAlignment w:val="baseline"/>
        <w:rPr>
          <w:del w:id="196" w:author="Bagiová Tatiana" w:date="2026-01-29T16:06:00Z" w16du:dateUtc="2026-01-29T15:06:00Z"/>
          <w:rStyle w:val="normaltextrun"/>
          <w:rFonts w:asciiTheme="minorHAnsi" w:hAnsiTheme="minorHAnsi" w:cstheme="minorHAnsi"/>
          <w:b/>
        </w:rPr>
      </w:pPr>
      <w:del w:id="197" w:author="Bagiová Tatiana" w:date="2026-01-29T16:06:00Z" w16du:dateUtc="2026-01-29T15:06:00Z">
        <w:r w:rsidRPr="009C7273" w:rsidDel="002178C0">
          <w:rPr>
            <w:rStyle w:val="normaltextrun"/>
            <w:rFonts w:asciiTheme="minorHAnsi" w:hAnsiTheme="minorHAnsi" w:cstheme="minorHAnsi"/>
            <w:b/>
          </w:rPr>
          <w:delText>Výpočet MU pre výzvu ŠAS PSK-MZ-007</w:delText>
        </w:r>
      </w:del>
    </w:p>
    <w:p w14:paraId="73DE2654" w14:textId="55F30136" w:rsidR="00790DBA" w:rsidRPr="009C7273" w:rsidDel="002178C0" w:rsidRDefault="00790DBA" w:rsidP="00790DBA">
      <w:pPr>
        <w:pStyle w:val="paragraph"/>
        <w:spacing w:before="0" w:beforeAutospacing="0" w:after="0" w:afterAutospacing="0"/>
        <w:ind w:left="270" w:hanging="270"/>
        <w:textAlignment w:val="baseline"/>
        <w:rPr>
          <w:del w:id="198" w:author="Bagiová Tatiana" w:date="2026-01-29T16:06:00Z" w16du:dateUtc="2026-01-29T15:06:00Z"/>
          <w:rStyle w:val="normaltextrun"/>
          <w:rFonts w:asciiTheme="minorHAnsi" w:hAnsiTheme="minorHAnsi" w:cstheme="minorHAnsi"/>
        </w:rPr>
      </w:pPr>
    </w:p>
    <w:p w14:paraId="2C714A45" w14:textId="3839AF38" w:rsidR="00790DBA" w:rsidRPr="009C7273" w:rsidDel="002178C0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del w:id="199" w:author="Bagiová Tatiana" w:date="2026-01-29T16:06:00Z" w16du:dateUtc="2026-01-29T15:06:00Z"/>
          <w:rFonts w:asciiTheme="minorHAnsi" w:hAnsiTheme="minorHAnsi" w:cstheme="minorHAnsi"/>
        </w:rPr>
      </w:pPr>
      <w:del w:id="200" w:author="Bagiová Tatiana" w:date="2026-01-29T16:06:00Z" w16du:dateUtc="2026-01-29T15:06:00Z">
        <w:r w:rsidRPr="009C7273" w:rsidDel="002178C0">
          <w:rPr>
            <w:rStyle w:val="normaltextrun"/>
            <w:rFonts w:asciiTheme="minorHAnsi" w:hAnsiTheme="minorHAnsi" w:cstheme="minorHAnsi"/>
          </w:rPr>
          <w:delText>Výpočet merateľného ukazovateľa výstupu:</w:delText>
        </w:r>
        <w:r w:rsidRPr="009C7273" w:rsidDel="002178C0">
          <w:rPr>
            <w:rStyle w:val="eop"/>
            <w:rFonts w:asciiTheme="minorHAnsi" w:hAnsiTheme="minorHAnsi" w:cstheme="minorHAnsi"/>
          </w:rPr>
          <w:delText> </w:delText>
        </w:r>
      </w:del>
    </w:p>
    <w:p w14:paraId="113B0652" w14:textId="738DCE12" w:rsidR="00790DBA" w:rsidRPr="00FD4CB3" w:rsidDel="002178C0" w:rsidRDefault="00790DBA" w:rsidP="00790DBA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jc w:val="both"/>
        <w:textAlignment w:val="baseline"/>
        <w:rPr>
          <w:del w:id="201" w:author="Bagiová Tatiana" w:date="2026-01-29T16:06:00Z" w16du:dateUtc="2026-01-29T15:06:00Z"/>
          <w:rFonts w:asciiTheme="minorHAnsi" w:hAnsiTheme="minorHAnsi" w:cstheme="minorHAnsi"/>
          <w:b/>
        </w:rPr>
      </w:pPr>
      <w:del w:id="202" w:author="Bagiová Tatiana" w:date="2026-01-29T16:06:00Z" w16du:dateUtc="2026-01-29T15:06:00Z">
        <w:r w:rsidRPr="00FD4CB3" w:rsidDel="002178C0">
          <w:rPr>
            <w:rStyle w:val="normaltextrun"/>
            <w:rFonts w:asciiTheme="minorHAnsi" w:hAnsiTheme="minorHAnsi" w:cstheme="minorHAnsi"/>
            <w:b/>
          </w:rPr>
          <w:delText>Kapacita nových alebo modernizovaných zariadení zdravotnej starostlivosti PSKPRCO69</w:delText>
        </w:r>
        <w:r w:rsidRPr="00FD4CB3" w:rsidDel="002178C0">
          <w:rPr>
            <w:rStyle w:val="eop"/>
            <w:rFonts w:asciiTheme="minorHAnsi" w:hAnsiTheme="minorHAnsi" w:cstheme="minorHAnsi"/>
            <w:b/>
          </w:rPr>
          <w:delText> </w:delText>
        </w:r>
      </w:del>
    </w:p>
    <w:p w14:paraId="206E35AF" w14:textId="22277543" w:rsidR="00790DBA" w:rsidDel="002178C0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del w:id="203" w:author="Bagiová Tatiana" w:date="2026-01-29T16:06:00Z" w16du:dateUtc="2026-01-29T15:06:00Z"/>
          <w:rStyle w:val="normaltextrun"/>
          <w:rFonts w:asciiTheme="minorHAnsi" w:hAnsiTheme="minorHAnsi" w:cstheme="minorHAnsi"/>
        </w:rPr>
      </w:pPr>
    </w:p>
    <w:p w14:paraId="3F0E2F66" w14:textId="15264C7C" w:rsidR="00790DBA" w:rsidRPr="009C7273" w:rsidDel="002178C0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del w:id="204" w:author="Bagiová Tatiana" w:date="2026-01-29T16:06:00Z" w16du:dateUtc="2026-01-29T15:06:00Z"/>
          <w:rFonts w:asciiTheme="minorHAnsi" w:hAnsiTheme="minorHAnsi" w:cstheme="minorHAnsi"/>
        </w:rPr>
      </w:pPr>
      <w:del w:id="205" w:author="Bagiová Tatiana" w:date="2026-01-29T16:06:00Z" w16du:dateUtc="2026-01-29T15:06:00Z">
        <w:r w:rsidRPr="009C7273" w:rsidDel="002178C0">
          <w:rPr>
            <w:rStyle w:val="normaltextrun"/>
            <w:rFonts w:asciiTheme="minorHAnsi" w:hAnsiTheme="minorHAnsi" w:cstheme="minorHAnsi"/>
          </w:rPr>
          <w:delText xml:space="preserve">Východisková kapacita každej  ambulancie X1 sa vypočíta nasledovne: </w:delText>
        </w:r>
        <w:r w:rsidRPr="009C7273" w:rsidDel="002178C0">
          <w:rPr>
            <w:rStyle w:val="eop"/>
            <w:rFonts w:asciiTheme="minorHAnsi" w:hAnsiTheme="minorHAnsi" w:cstheme="minorHAnsi"/>
          </w:rPr>
          <w:delText> </w:delText>
        </w:r>
      </w:del>
    </w:p>
    <w:p w14:paraId="1E3D3812" w14:textId="5AD2DD9F" w:rsidR="00790DBA" w:rsidRPr="009C7273" w:rsidDel="002178C0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del w:id="206" w:author="Bagiová Tatiana" w:date="2026-01-29T16:06:00Z" w16du:dateUtc="2026-01-29T15:06:00Z"/>
          <w:rFonts w:asciiTheme="minorHAnsi" w:hAnsiTheme="minorHAnsi" w:cstheme="minorHAnsi"/>
        </w:rPr>
      </w:pPr>
      <w:del w:id="207" w:author="Bagiová Tatiana" w:date="2026-01-29T16:06:00Z" w16du:dateUtc="2026-01-29T15:06:00Z">
        <w:r w:rsidRPr="009C7273" w:rsidDel="002178C0">
          <w:rPr>
            <w:rStyle w:val="normaltextrun"/>
            <w:rFonts w:asciiTheme="minorHAnsi" w:hAnsiTheme="minorHAnsi" w:cstheme="minorHAnsi"/>
          </w:rPr>
          <w:delText>X1 = úväzok lekára danej ambulancie x počet ošetrených pacientov denne (6 stanovená východisková hodnota) x počet pracovných dní v kalendárnom roku začatia realizácie projektu. Výpočet urobí ambulancia.</w:delText>
        </w:r>
        <w:r w:rsidRPr="009C7273" w:rsidDel="002178C0">
          <w:rPr>
            <w:rStyle w:val="eop"/>
            <w:rFonts w:asciiTheme="minorHAnsi" w:hAnsiTheme="minorHAnsi" w:cstheme="minorHAnsi"/>
          </w:rPr>
          <w:delText> </w:delText>
        </w:r>
      </w:del>
    </w:p>
    <w:p w14:paraId="2D9CC01D" w14:textId="208D3E2C" w:rsidR="00790DBA" w:rsidRPr="009C7273" w:rsidDel="002178C0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del w:id="208" w:author="Bagiová Tatiana" w:date="2026-01-29T16:06:00Z" w16du:dateUtc="2026-01-29T15:06:00Z"/>
          <w:rFonts w:asciiTheme="minorHAnsi" w:hAnsiTheme="minorHAnsi" w:cstheme="minorHAnsi"/>
        </w:rPr>
      </w:pPr>
      <w:del w:id="209" w:author="Bagiová Tatiana" w:date="2026-01-29T16:06:00Z" w16du:dateUtc="2026-01-29T15:06:00Z">
        <w:r w:rsidRPr="009C7273" w:rsidDel="002178C0">
          <w:rPr>
            <w:rStyle w:val="normaltextrun"/>
            <w:rFonts w:asciiTheme="minorHAnsi" w:hAnsiTheme="minorHAnsi" w:cstheme="minorHAnsi"/>
          </w:rPr>
          <w:delText>Následne sa hodnota PSKPRCO69 vypočíta ako súčet kapacít jednotlivých ambulancií v zdravotníckom zariadení: PSKPRCO69 = X1+X2+...Xn. Výpočet urobí VÚC.</w:delText>
        </w:r>
        <w:r w:rsidRPr="009C7273" w:rsidDel="002178C0">
          <w:rPr>
            <w:rStyle w:val="eop"/>
            <w:rFonts w:asciiTheme="minorHAnsi" w:hAnsiTheme="minorHAnsi" w:cstheme="minorHAnsi"/>
          </w:rPr>
          <w:delText> </w:delText>
        </w:r>
      </w:del>
    </w:p>
    <w:p w14:paraId="7182ED80" w14:textId="6596D7D4" w:rsidR="00790DBA" w:rsidRPr="009C7273" w:rsidDel="002178C0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del w:id="210" w:author="Bagiová Tatiana" w:date="2026-01-29T16:06:00Z" w16du:dateUtc="2026-01-29T15:06:00Z"/>
          <w:rStyle w:val="normaltextrun"/>
          <w:rFonts w:asciiTheme="minorHAnsi" w:hAnsiTheme="minorHAnsi" w:cstheme="minorHAnsi"/>
        </w:rPr>
      </w:pPr>
    </w:p>
    <w:p w14:paraId="46DE46F4" w14:textId="6A5C2423" w:rsidR="00790DBA" w:rsidRPr="009C7273" w:rsidDel="002178C0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del w:id="211" w:author="Bagiová Tatiana" w:date="2026-01-29T16:06:00Z" w16du:dateUtc="2026-01-29T15:06:00Z"/>
          <w:rFonts w:asciiTheme="minorHAnsi" w:hAnsiTheme="minorHAnsi" w:cstheme="minorHAnsi"/>
        </w:rPr>
      </w:pPr>
      <w:del w:id="212" w:author="Bagiová Tatiana" w:date="2026-01-29T16:06:00Z" w16du:dateUtc="2026-01-29T15:06:00Z">
        <w:r w:rsidRPr="009C7273" w:rsidDel="002178C0">
          <w:rPr>
            <w:rStyle w:val="normaltextrun"/>
            <w:rFonts w:asciiTheme="minorHAnsi" w:hAnsiTheme="minorHAnsi" w:cstheme="minorHAnsi"/>
          </w:rPr>
          <w:delText>Kapacita ambulancie v čase ukončenia realizácie projektu sa vypočíta X1 = úväzok lekára x počet ošetrených pacientov denne (reálna hodnota na konci realizácie projektu) x počet pracovných dní v kalendárnom roku ukončenia realizácie projektu. Výpočet urobí ambulancia.</w:delText>
        </w:r>
        <w:r w:rsidRPr="009C7273" w:rsidDel="002178C0">
          <w:rPr>
            <w:rStyle w:val="eop"/>
            <w:rFonts w:asciiTheme="minorHAnsi" w:hAnsiTheme="minorHAnsi" w:cstheme="minorHAnsi"/>
          </w:rPr>
          <w:delText> </w:delText>
        </w:r>
      </w:del>
    </w:p>
    <w:p w14:paraId="5854D76E" w14:textId="59EF29F9" w:rsidR="00790DBA" w:rsidRPr="009C7273" w:rsidDel="002178C0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del w:id="213" w:author="Bagiová Tatiana" w:date="2026-01-29T16:06:00Z" w16du:dateUtc="2026-01-29T15:06:00Z"/>
          <w:rFonts w:asciiTheme="minorHAnsi" w:hAnsiTheme="minorHAnsi" w:cstheme="minorHAnsi"/>
        </w:rPr>
      </w:pPr>
      <w:del w:id="214" w:author="Bagiová Tatiana" w:date="2026-01-29T16:06:00Z" w16du:dateUtc="2026-01-29T15:06:00Z">
        <w:r w:rsidRPr="009C7273" w:rsidDel="002178C0">
          <w:rPr>
            <w:rStyle w:val="normaltextrun"/>
            <w:rFonts w:asciiTheme="minorHAnsi" w:hAnsiTheme="minorHAnsi" w:cstheme="minorHAnsi"/>
          </w:rPr>
          <w:delText>Následne sa hodnota PSKPRCO69 vypočíta ako súčet kapacít jednotlivých ambulancií v zdravotníckom zariadení: PSKPRCO69 = X1+X2+...Xn. Výpočet urobí VÚC.</w:delText>
        </w:r>
        <w:r w:rsidRPr="009C7273" w:rsidDel="002178C0">
          <w:rPr>
            <w:rStyle w:val="eop"/>
            <w:rFonts w:asciiTheme="minorHAnsi" w:hAnsiTheme="minorHAnsi" w:cstheme="minorHAnsi"/>
          </w:rPr>
          <w:delText> </w:delText>
        </w:r>
      </w:del>
    </w:p>
    <w:p w14:paraId="49D97A2A" w14:textId="1EF9DFE8" w:rsidR="00790DBA" w:rsidRPr="009C7273" w:rsidDel="002178C0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del w:id="215" w:author="Bagiová Tatiana" w:date="2026-01-29T16:06:00Z" w16du:dateUtc="2026-01-29T15:06:00Z"/>
          <w:rFonts w:asciiTheme="minorHAnsi" w:hAnsiTheme="minorHAnsi" w:cstheme="minorHAnsi"/>
        </w:rPr>
      </w:pPr>
      <w:del w:id="216" w:author="Bagiová Tatiana" w:date="2026-01-29T16:06:00Z" w16du:dateUtc="2026-01-29T15:06:00Z">
        <w:r w:rsidRPr="009C7273" w:rsidDel="002178C0">
          <w:rPr>
            <w:rStyle w:val="normaltextrun"/>
            <w:rFonts w:asciiTheme="minorHAnsi" w:hAnsiTheme="minorHAnsi" w:cstheme="minorHAnsi"/>
          </w:rPr>
          <w:delText>Plnenie MU PSKPRCO69 je zabezpečené stanovenou východiskovou hodnotou 6 = ošetrených pacientov denne, kde sa predpokladá na konci realizácie projektu zvýšenie počtu ošetrených pacientov denne na hodnotu vyššiu ako 6, čo znamená splnenie MU.</w:delText>
        </w:r>
        <w:r w:rsidRPr="009C7273" w:rsidDel="002178C0">
          <w:rPr>
            <w:rStyle w:val="eop"/>
            <w:rFonts w:asciiTheme="minorHAnsi" w:hAnsiTheme="minorHAnsi" w:cstheme="minorHAnsi"/>
          </w:rPr>
          <w:delText> </w:delText>
        </w:r>
      </w:del>
    </w:p>
    <w:p w14:paraId="373089FB" w14:textId="77777777" w:rsidR="00790DBA" w:rsidRPr="009C7273" w:rsidRDefault="00790DBA" w:rsidP="00790DBA">
      <w:pPr>
        <w:pStyle w:val="paragraph"/>
        <w:spacing w:before="0" w:beforeAutospacing="0" w:after="0" w:afterAutospacing="0"/>
        <w:ind w:left="270" w:hanging="270"/>
        <w:textAlignment w:val="baseline"/>
        <w:rPr>
          <w:rFonts w:asciiTheme="minorHAnsi" w:hAnsiTheme="minorHAnsi" w:cstheme="minorHAnsi"/>
        </w:rPr>
      </w:pPr>
      <w:r w:rsidRPr="009C7273">
        <w:rPr>
          <w:rStyle w:val="eop"/>
          <w:rFonts w:asciiTheme="minorHAnsi" w:hAnsiTheme="minorHAnsi" w:cstheme="minorHAnsi"/>
        </w:rPr>
        <w:t> </w:t>
      </w:r>
    </w:p>
    <w:p w14:paraId="5C2A2B2A" w14:textId="39EFDD44" w:rsidR="00790DBA" w:rsidRPr="009C7273" w:rsidDel="005107C5" w:rsidRDefault="001F5602" w:rsidP="00790DBA">
      <w:pPr>
        <w:pStyle w:val="paragraph"/>
        <w:spacing w:before="0" w:beforeAutospacing="0" w:after="0" w:afterAutospacing="0"/>
        <w:jc w:val="both"/>
        <w:textAlignment w:val="baseline"/>
        <w:rPr>
          <w:moveFrom w:id="217" w:author="Bagiová Tatiana" w:date="2026-01-29T16:06:00Z" w16du:dateUtc="2026-01-29T15:06:00Z"/>
          <w:rFonts w:asciiTheme="minorHAnsi" w:hAnsiTheme="minorHAnsi" w:cstheme="minorHAnsi"/>
        </w:rPr>
      </w:pPr>
      <w:ins w:id="218" w:author="Bagiová Tatiana" w:date="2026-01-30T13:23:00Z" w16du:dateUtc="2026-01-30T12:23:00Z">
        <w:r w:rsidRPr="00564114">
          <w:rPr>
            <w:rStyle w:val="normaltextrun"/>
            <w:rFonts w:asciiTheme="minorHAnsi" w:hAnsiTheme="minorHAnsi" w:cstheme="minorHAnsi"/>
            <w:b/>
            <w:bCs/>
            <w:rPrChange w:id="219" w:author="Bagiová Tatiana" w:date="2026-01-30T13:41:00Z" w16du:dateUtc="2026-01-30T12:41:00Z">
              <w:rPr>
                <w:rStyle w:val="normaltextrun"/>
                <w:rFonts w:cstheme="minorHAnsi"/>
              </w:rPr>
            </w:rPrChange>
          </w:rPr>
          <w:t xml:space="preserve">Výstup </w:t>
        </w:r>
        <w:r>
          <w:rPr>
            <w:rStyle w:val="normaltextrun"/>
            <w:rFonts w:asciiTheme="minorHAnsi" w:hAnsiTheme="minorHAnsi" w:cstheme="minorHAnsi"/>
          </w:rPr>
          <w:t xml:space="preserve">- </w:t>
        </w:r>
      </w:ins>
      <w:moveFromRangeStart w:id="220" w:author="Bagiová Tatiana" w:date="2026-01-29T16:06:00Z" w:name="move220595225"/>
      <w:moveFrom w:id="221" w:author="Bagiová Tatiana" w:date="2026-01-29T16:06:00Z" w16du:dateUtc="2026-01-29T15:06:00Z">
        <w:r w:rsidR="00790DBA" w:rsidRPr="009C7273" w:rsidDel="005107C5">
          <w:rPr>
            <w:rStyle w:val="normaltextrun"/>
            <w:rFonts w:asciiTheme="minorHAnsi" w:hAnsiTheme="minorHAnsi" w:cstheme="minorHAnsi"/>
          </w:rPr>
          <w:t>Výpočet merateľného ukazovateľa výsledku:</w:t>
        </w:r>
        <w:r w:rsidR="00790DBA" w:rsidRPr="009C7273" w:rsidDel="005107C5">
          <w:rPr>
            <w:rStyle w:val="eop"/>
            <w:rFonts w:asciiTheme="minorHAnsi" w:hAnsiTheme="minorHAnsi" w:cstheme="minorHAnsi"/>
          </w:rPr>
          <w:t> </w:t>
        </w:r>
      </w:moveFrom>
    </w:p>
    <w:moveFromRangeEnd w:id="220"/>
    <w:p w14:paraId="58C6C0F3" w14:textId="2A55C3C4" w:rsidR="00790DBA" w:rsidRPr="00AB4D2A" w:rsidDel="00BC7CF4" w:rsidRDefault="00790DBA" w:rsidP="00790DBA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del w:id="222" w:author="Bagiová Tatiana" w:date="2026-01-29T16:07:00Z" w16du:dateUtc="2026-01-29T15:07:00Z"/>
          <w:rStyle w:val="eop"/>
          <w:rFonts w:asciiTheme="minorHAnsi" w:hAnsiTheme="minorHAnsi" w:cstheme="minorHAnsi"/>
          <w:b/>
        </w:rPr>
      </w:pPr>
      <w:del w:id="223" w:author="Bagiová Tatiana" w:date="2026-01-29T16:07:00Z" w16du:dateUtc="2026-01-29T15:07:00Z">
        <w:r w:rsidRPr="00AB4D2A" w:rsidDel="00BC7CF4">
          <w:rPr>
            <w:rStyle w:val="normaltextrun"/>
            <w:rFonts w:asciiTheme="minorHAnsi" w:hAnsiTheme="minorHAnsi" w:cstheme="minorHAnsi"/>
            <w:b/>
          </w:rPr>
          <w:delText>Používatelia nových alebo modernizovaných zariadení zdravotnej starostlivosti za rok PSKPRCR73</w:delText>
        </w:r>
        <w:r w:rsidRPr="00AB4D2A" w:rsidDel="00BC7CF4">
          <w:rPr>
            <w:rStyle w:val="eop"/>
            <w:rFonts w:asciiTheme="minorHAnsi" w:hAnsiTheme="minorHAnsi" w:cstheme="minorHAnsi"/>
            <w:b/>
          </w:rPr>
          <w:delText> </w:delText>
        </w:r>
      </w:del>
    </w:p>
    <w:p w14:paraId="5BE50A2F" w14:textId="60B8553C" w:rsidR="00790DBA" w:rsidRPr="009C7273" w:rsidDel="00BC7CF4" w:rsidRDefault="00790DBA" w:rsidP="00790DBA">
      <w:pPr>
        <w:pStyle w:val="paragraph"/>
        <w:spacing w:before="0" w:beforeAutospacing="0" w:after="0" w:afterAutospacing="0"/>
        <w:ind w:left="360"/>
        <w:textAlignment w:val="baseline"/>
        <w:rPr>
          <w:del w:id="224" w:author="Bagiová Tatiana" w:date="2026-01-29T16:07:00Z" w16du:dateUtc="2026-01-29T15:07:00Z"/>
          <w:rFonts w:asciiTheme="minorHAnsi" w:hAnsiTheme="minorHAnsi" w:cstheme="minorHAnsi"/>
        </w:rPr>
      </w:pPr>
    </w:p>
    <w:p w14:paraId="7CC49A17" w14:textId="46D8A3AC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 xml:space="preserve">Východisková hodnota ukazovateľa sa týka </w:t>
      </w:r>
      <w:r w:rsidR="00610348">
        <w:rPr>
          <w:rStyle w:val="normaltextrun"/>
          <w:rFonts w:asciiTheme="minorHAnsi" w:hAnsiTheme="minorHAnsi" w:cstheme="minorHAnsi"/>
        </w:rPr>
        <w:t>ošetrených</w:t>
      </w:r>
      <w:r w:rsidR="00610348" w:rsidRPr="009C7273">
        <w:rPr>
          <w:rStyle w:val="normaltextrun"/>
          <w:rFonts w:asciiTheme="minorHAnsi" w:hAnsiTheme="minorHAnsi" w:cstheme="minorHAnsi"/>
        </w:rPr>
        <w:t xml:space="preserve"> </w:t>
      </w:r>
      <w:r w:rsidRPr="009C7273">
        <w:rPr>
          <w:rStyle w:val="normaltextrun"/>
          <w:rFonts w:asciiTheme="minorHAnsi" w:hAnsiTheme="minorHAnsi" w:cstheme="minorHAnsi"/>
        </w:rPr>
        <w:t xml:space="preserve">pacientov, ktorých ambulancia obslúžila aspoň raz v priebehu roka pred začiatkom intervencie. Ak </w:t>
      </w:r>
      <w:del w:id="225" w:author="Bagiová Tatiana" w:date="2026-01-30T13:24:00Z" w16du:dateUtc="2026-01-30T12:24:00Z">
        <w:r w:rsidRPr="009C7273" w:rsidDel="00DB7AFA">
          <w:rPr>
            <w:rStyle w:val="normaltextrun"/>
            <w:rFonts w:asciiTheme="minorHAnsi" w:hAnsiTheme="minorHAnsi" w:cstheme="minorHAnsi"/>
          </w:rPr>
          <w:delText xml:space="preserve">jednotlivec </w:delText>
        </w:r>
      </w:del>
      <w:ins w:id="226" w:author="Bagiová Tatiana" w:date="2026-01-30T13:24:00Z" w16du:dateUtc="2026-01-30T12:24:00Z">
        <w:r w:rsidR="00DB7AFA">
          <w:rPr>
            <w:rStyle w:val="normaltextrun"/>
            <w:rFonts w:asciiTheme="minorHAnsi" w:hAnsiTheme="minorHAnsi" w:cstheme="minorHAnsi"/>
          </w:rPr>
          <w:t>pacient</w:t>
        </w:r>
      </w:ins>
      <w:ins w:id="227" w:author="Bagiová Tatiana" w:date="2026-01-30T13:41:00Z" w16du:dateUtc="2026-01-30T12:41:00Z">
        <w:r w:rsidR="00F44E5F">
          <w:rPr>
            <w:rStyle w:val="normaltextrun"/>
            <w:rFonts w:asciiTheme="minorHAnsi" w:hAnsiTheme="minorHAnsi" w:cstheme="minorHAnsi"/>
          </w:rPr>
          <w:t xml:space="preserve"> navštívi</w:t>
        </w:r>
      </w:ins>
      <w:del w:id="228" w:author="Bagiová Tatiana" w:date="2026-01-30T13:41:00Z" w16du:dateUtc="2026-01-30T12:41:00Z">
        <w:r w:rsidRPr="009C7273" w:rsidDel="00F44E5F">
          <w:rPr>
            <w:rStyle w:val="normaltextrun"/>
            <w:rFonts w:asciiTheme="minorHAnsi" w:hAnsiTheme="minorHAnsi" w:cstheme="minorHAnsi"/>
          </w:rPr>
          <w:delText>použije</w:delText>
        </w:r>
      </w:del>
      <w:r w:rsidRPr="009C7273">
        <w:rPr>
          <w:rStyle w:val="normaltextrun"/>
          <w:rFonts w:asciiTheme="minorHAnsi" w:hAnsiTheme="minorHAnsi" w:cstheme="minorHAnsi"/>
        </w:rPr>
        <w:t xml:space="preserve"> ambulanciu viackrát, bude započítaný viac než raz. Je to súčet pacientov všetkých ambulancií spolu. </w:t>
      </w:r>
      <w:del w:id="229" w:author="Bagiová Tatiana" w:date="2026-01-29T16:15:00Z" w16du:dateUtc="2026-01-29T15:15:00Z">
        <w:r w:rsidRPr="009C7273" w:rsidDel="00A230FB">
          <w:rPr>
            <w:rStyle w:val="normaltextrun"/>
            <w:rFonts w:asciiTheme="minorHAnsi" w:hAnsiTheme="minorHAnsi" w:cstheme="minorHAnsi"/>
          </w:rPr>
          <w:delText>Hodnotu vypočíta VÚC na základe napr. hlásenia ambulancií.</w:delText>
        </w:r>
        <w:r w:rsidRPr="009C7273" w:rsidDel="00A230FB">
          <w:rPr>
            <w:rStyle w:val="eop"/>
            <w:rFonts w:asciiTheme="minorHAnsi" w:hAnsiTheme="minorHAnsi" w:cstheme="minorHAnsi"/>
          </w:rPr>
          <w:delText> </w:delText>
        </w:r>
      </w:del>
    </w:p>
    <w:p w14:paraId="1D586F93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</w:rPr>
      </w:pPr>
    </w:p>
    <w:p w14:paraId="64BD20C2" w14:textId="2939D357" w:rsidR="00790DBA" w:rsidRPr="009C7273" w:rsidDel="003D0AA4" w:rsidRDefault="00F81574" w:rsidP="00790DBA">
      <w:pPr>
        <w:pStyle w:val="paragraph"/>
        <w:spacing w:before="0" w:beforeAutospacing="0" w:after="0" w:afterAutospacing="0"/>
        <w:jc w:val="both"/>
        <w:textAlignment w:val="baseline"/>
        <w:rPr>
          <w:del w:id="230" w:author="Bagiová Tatiana" w:date="2026-01-29T16:16:00Z" w16du:dateUtc="2026-01-29T15:16:00Z"/>
          <w:rFonts w:asciiTheme="minorHAnsi" w:hAnsiTheme="minorHAnsi" w:cstheme="minorHAnsi"/>
        </w:rPr>
      </w:pPr>
      <w:ins w:id="231" w:author="Bagiová Tatiana" w:date="2026-01-30T13:25:00Z" w16du:dateUtc="2026-01-30T12:25:00Z">
        <w:r w:rsidRPr="003E49D8">
          <w:rPr>
            <w:rStyle w:val="normaltextrun"/>
            <w:rFonts w:asciiTheme="minorHAnsi" w:hAnsiTheme="minorHAnsi" w:cstheme="minorHAnsi"/>
            <w:b/>
            <w:bCs/>
          </w:rPr>
          <w:lastRenderedPageBreak/>
          <w:t xml:space="preserve">Výsledok </w:t>
        </w:r>
        <w:r>
          <w:rPr>
            <w:rStyle w:val="normaltextrun"/>
            <w:rFonts w:asciiTheme="minorHAnsi" w:hAnsiTheme="minorHAnsi" w:cstheme="minorHAnsi"/>
          </w:rPr>
          <w:t xml:space="preserve">- </w:t>
        </w:r>
      </w:ins>
      <w:r w:rsidR="00790DBA" w:rsidRPr="009C7273">
        <w:rPr>
          <w:rStyle w:val="normaltextrun"/>
          <w:rFonts w:asciiTheme="minorHAnsi" w:hAnsiTheme="minorHAnsi" w:cstheme="minorHAnsi"/>
        </w:rPr>
        <w:t xml:space="preserve">Konečná hodnota sa vypočíta v rámci udržateľnosti projektu - rok od dátumu, ku ktorému sa začali poskytovať zdravotnícke služby v modernizovanej ambulancii. Ak </w:t>
      </w:r>
      <w:del w:id="232" w:author="Bagiová Tatiana" w:date="2026-01-29T16:20:00Z" w16du:dateUtc="2026-01-29T15:20:00Z">
        <w:r w:rsidR="00790DBA" w:rsidRPr="009C7273" w:rsidDel="00B1331A">
          <w:rPr>
            <w:rStyle w:val="normaltextrun"/>
            <w:rFonts w:asciiTheme="minorHAnsi" w:hAnsiTheme="minorHAnsi" w:cstheme="minorHAnsi"/>
          </w:rPr>
          <w:delText xml:space="preserve">jednotlivec </w:delText>
        </w:r>
      </w:del>
      <w:ins w:id="233" w:author="Bagiová Tatiana" w:date="2026-01-29T16:20:00Z" w16du:dateUtc="2026-01-29T15:20:00Z">
        <w:r w:rsidR="00B1331A">
          <w:rPr>
            <w:rStyle w:val="normaltextrun"/>
            <w:rFonts w:asciiTheme="minorHAnsi" w:hAnsiTheme="minorHAnsi" w:cstheme="minorHAnsi"/>
          </w:rPr>
          <w:t>pacient</w:t>
        </w:r>
        <w:r w:rsidR="00B1331A" w:rsidRPr="009C7273">
          <w:rPr>
            <w:rStyle w:val="normaltextrun"/>
            <w:rFonts w:asciiTheme="minorHAnsi" w:hAnsiTheme="minorHAnsi" w:cstheme="minorHAnsi"/>
          </w:rPr>
          <w:t xml:space="preserve"> </w:t>
        </w:r>
      </w:ins>
      <w:r w:rsidR="00610348">
        <w:rPr>
          <w:rStyle w:val="normaltextrun"/>
          <w:rFonts w:asciiTheme="minorHAnsi" w:hAnsiTheme="minorHAnsi" w:cstheme="minorHAnsi"/>
        </w:rPr>
        <w:t>navštívi</w:t>
      </w:r>
      <w:r w:rsidR="00610348" w:rsidRPr="009C7273">
        <w:rPr>
          <w:rStyle w:val="normaltextrun"/>
          <w:rFonts w:asciiTheme="minorHAnsi" w:hAnsiTheme="minorHAnsi" w:cstheme="minorHAnsi"/>
        </w:rPr>
        <w:t xml:space="preserve"> </w:t>
      </w:r>
      <w:r w:rsidR="00790DBA" w:rsidRPr="009C7273">
        <w:rPr>
          <w:rStyle w:val="normaltextrun"/>
          <w:rFonts w:asciiTheme="minorHAnsi" w:hAnsiTheme="minorHAnsi" w:cstheme="minorHAnsi"/>
        </w:rPr>
        <w:t>ambulanciu </w:t>
      </w:r>
      <w:r w:rsidR="00790DBA" w:rsidRPr="003E49D8">
        <w:rPr>
          <w:rStyle w:val="normaltextrun"/>
          <w:rFonts w:asciiTheme="minorHAnsi" w:hAnsiTheme="minorHAnsi" w:cstheme="minorHAnsi"/>
          <w:u w:val="single"/>
        </w:rPr>
        <w:t>viackrát, bude započítaný viac než raz</w:t>
      </w:r>
      <w:r w:rsidR="00790DBA" w:rsidRPr="009C7273">
        <w:rPr>
          <w:rStyle w:val="normaltextrun"/>
          <w:rFonts w:asciiTheme="minorHAnsi" w:hAnsiTheme="minorHAnsi" w:cstheme="minorHAnsi"/>
        </w:rPr>
        <w:t>. Je to súčet pacientov všetkých ambulancií spolu. </w:t>
      </w:r>
      <w:del w:id="234" w:author="Bagiová Tatiana" w:date="2026-01-29T16:16:00Z" w16du:dateUtc="2026-01-29T15:16:00Z">
        <w:r w:rsidR="00790DBA" w:rsidRPr="009C7273" w:rsidDel="003D0AA4">
          <w:rPr>
            <w:rStyle w:val="normaltextrun"/>
            <w:rFonts w:asciiTheme="minorHAnsi" w:hAnsiTheme="minorHAnsi" w:cstheme="minorHAnsi"/>
          </w:rPr>
          <w:delText>Hodnotu vypočíta VÚC na základe napr. hlásenia ambulancie. </w:delText>
        </w:r>
        <w:r w:rsidR="00790DBA" w:rsidRPr="009C7273" w:rsidDel="003D0AA4">
          <w:rPr>
            <w:rStyle w:val="eop"/>
            <w:rFonts w:asciiTheme="minorHAnsi" w:hAnsiTheme="minorHAnsi" w:cstheme="minorHAnsi"/>
          </w:rPr>
          <w:delText> </w:delText>
        </w:r>
      </w:del>
    </w:p>
    <w:p w14:paraId="469EA1D2" w14:textId="7E33BA0D" w:rsidR="00790DBA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 xml:space="preserve">Cieľom je nárast počtu </w:t>
      </w:r>
      <w:del w:id="235" w:author="Bagiová Tatiana" w:date="2026-01-29T16:16:00Z" w16du:dateUtc="2026-01-29T15:16:00Z">
        <w:r w:rsidRPr="009C7273" w:rsidDel="00083101">
          <w:rPr>
            <w:rStyle w:val="normaltextrun"/>
            <w:rFonts w:asciiTheme="minorHAnsi" w:hAnsiTheme="minorHAnsi" w:cstheme="minorHAnsi"/>
          </w:rPr>
          <w:delText>používateľov (</w:delText>
        </w:r>
      </w:del>
      <w:r w:rsidRPr="009C7273">
        <w:rPr>
          <w:rStyle w:val="normaltextrun"/>
          <w:rFonts w:asciiTheme="minorHAnsi" w:hAnsiTheme="minorHAnsi" w:cstheme="minorHAnsi"/>
        </w:rPr>
        <w:t>pacientov</w:t>
      </w:r>
      <w:del w:id="236" w:author="Bagiová Tatiana" w:date="2026-01-29T16:16:00Z" w16du:dateUtc="2026-01-29T15:16:00Z">
        <w:r w:rsidRPr="009C7273" w:rsidDel="00083101">
          <w:rPr>
            <w:rStyle w:val="normaltextrun"/>
            <w:rFonts w:asciiTheme="minorHAnsi" w:hAnsiTheme="minorHAnsi" w:cstheme="minorHAnsi"/>
          </w:rPr>
          <w:delText>)</w:delText>
        </w:r>
      </w:del>
      <w:r w:rsidRPr="009C7273">
        <w:rPr>
          <w:rStyle w:val="normaltextrun"/>
          <w:rFonts w:asciiTheme="minorHAnsi" w:hAnsiTheme="minorHAnsi" w:cstheme="minorHAnsi"/>
        </w:rPr>
        <w:t xml:space="preserve"> v modernizovaných ambulanciách oproti východiskovej hodnote</w:t>
      </w:r>
      <w:ins w:id="237" w:author="Bagiová Tatiana" w:date="2026-01-30T13:25:00Z" w16du:dateUtc="2026-01-30T12:25:00Z">
        <w:r w:rsidR="002E4AEA">
          <w:rPr>
            <w:rStyle w:val="normaltextrun"/>
            <w:rFonts w:asciiTheme="minorHAnsi" w:hAnsiTheme="minorHAnsi" w:cstheme="minorHAnsi"/>
          </w:rPr>
          <w:t xml:space="preserve"> </w:t>
        </w:r>
      </w:ins>
      <w:ins w:id="238" w:author="Bagiová Tatiana" w:date="2026-01-30T13:26:00Z" w16du:dateUtc="2026-01-30T12:26:00Z">
        <w:r w:rsidR="00B17E2F">
          <w:rPr>
            <w:rStyle w:val="normaltextrun"/>
            <w:rFonts w:asciiTheme="minorHAnsi" w:hAnsiTheme="minorHAnsi" w:cstheme="minorHAnsi"/>
          </w:rPr>
          <w:t>výstupu</w:t>
        </w:r>
      </w:ins>
      <w:r w:rsidRPr="009C7273">
        <w:rPr>
          <w:rStyle w:val="normaltextrun"/>
          <w:rFonts w:asciiTheme="minorHAnsi" w:hAnsiTheme="minorHAnsi" w:cstheme="minorHAnsi"/>
        </w:rPr>
        <w:t>.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4EB2CBFB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</w:p>
    <w:p w14:paraId="3C483C18" w14:textId="30C035D4" w:rsidR="00790DBA" w:rsidRPr="009C7273" w:rsidRDefault="00613605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>
        <w:rPr>
          <w:rStyle w:val="normaltextrun"/>
          <w:rFonts w:asciiTheme="minorHAnsi" w:hAnsiTheme="minorHAnsi" w:cstheme="minorHAnsi"/>
        </w:rPr>
        <w:t xml:space="preserve">Užívateľ </w:t>
      </w:r>
      <w:r w:rsidR="00790DBA" w:rsidRPr="009C7273">
        <w:rPr>
          <w:rStyle w:val="normaltextrun"/>
          <w:rFonts w:asciiTheme="minorHAnsi" w:hAnsiTheme="minorHAnsi" w:cstheme="minorHAnsi"/>
        </w:rPr>
        <w:t xml:space="preserve"> (ambulancia) si vyberie jeden z nasledovných spôsobov výpočtu:</w:t>
      </w:r>
      <w:r w:rsidR="00790DBA" w:rsidRPr="009C7273">
        <w:rPr>
          <w:rStyle w:val="eop"/>
          <w:rFonts w:asciiTheme="minorHAnsi" w:hAnsiTheme="minorHAnsi" w:cstheme="minorHAnsi"/>
        </w:rPr>
        <w:t> </w:t>
      </w:r>
    </w:p>
    <w:p w14:paraId="3A362B60" w14:textId="798C1BAA" w:rsidR="00790DBA" w:rsidRPr="009C7273" w:rsidRDefault="00790DBA" w:rsidP="00790DBA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 xml:space="preserve">Počet návštev </w:t>
      </w:r>
      <w:r w:rsidR="00610348">
        <w:rPr>
          <w:rStyle w:val="normaltextrun"/>
          <w:rFonts w:asciiTheme="minorHAnsi" w:hAnsiTheme="minorHAnsi" w:cstheme="minorHAnsi"/>
        </w:rPr>
        <w:t xml:space="preserve">pacientov </w:t>
      </w:r>
      <w:r w:rsidRPr="009C7273">
        <w:rPr>
          <w:rStyle w:val="normaltextrun"/>
          <w:rFonts w:asciiTheme="minorHAnsi" w:hAnsiTheme="minorHAnsi" w:cstheme="minorHAnsi"/>
        </w:rPr>
        <w:t xml:space="preserve">v zdravotníckom zariadení </w:t>
      </w:r>
      <w:r w:rsidR="00610348">
        <w:rPr>
          <w:rStyle w:val="normaltextrun"/>
          <w:rFonts w:asciiTheme="minorHAnsi" w:hAnsiTheme="minorHAnsi" w:cstheme="minorHAnsi"/>
        </w:rPr>
        <w:t xml:space="preserve">zaznamenaný </w:t>
      </w:r>
      <w:r w:rsidRPr="009C7273">
        <w:rPr>
          <w:rStyle w:val="normaltextrun"/>
          <w:rFonts w:asciiTheme="minorHAnsi" w:hAnsiTheme="minorHAnsi" w:cstheme="minorHAnsi"/>
        </w:rPr>
        <w:t xml:space="preserve">prostredníctvom </w:t>
      </w:r>
      <w:r w:rsidR="00610348">
        <w:rPr>
          <w:rStyle w:val="normaltextrun"/>
          <w:rFonts w:asciiTheme="minorHAnsi" w:hAnsiTheme="minorHAnsi" w:cstheme="minorHAnsi"/>
        </w:rPr>
        <w:t xml:space="preserve">informačného systému </w:t>
      </w:r>
      <w:r w:rsidRPr="009C7273">
        <w:rPr>
          <w:rStyle w:val="normaltextrun"/>
          <w:rFonts w:asciiTheme="minorHAnsi" w:hAnsiTheme="minorHAnsi" w:cstheme="minorHAnsi"/>
        </w:rPr>
        <w:t xml:space="preserve">zdravotníckeho zariadenia. Návštevník bude napočítaný toľkokrát, koľkokrát navštívil zdravotnícke zariadenie. Je používaná čítačka týchto kariet, ktorá bude bez zberu osobných údajov </w:t>
      </w:r>
      <w:proofErr w:type="spellStart"/>
      <w:r w:rsidRPr="009C7273">
        <w:rPr>
          <w:rStyle w:val="normaltextrun"/>
          <w:rFonts w:asciiTheme="minorHAnsi" w:hAnsiTheme="minorHAnsi" w:cstheme="minorHAnsi"/>
        </w:rPr>
        <w:t>napočítavať</w:t>
      </w:r>
      <w:proofErr w:type="spellEnd"/>
      <w:r w:rsidRPr="009C7273">
        <w:rPr>
          <w:rStyle w:val="normaltextrun"/>
          <w:rFonts w:asciiTheme="minorHAnsi" w:hAnsiTheme="minorHAnsi" w:cstheme="minorHAnsi"/>
        </w:rPr>
        <w:t xml:space="preserve"> len počet návštev v zariadení na mesačnej báze. 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4B2AE6BA" w14:textId="77777777" w:rsidR="00790DBA" w:rsidRPr="009C7273" w:rsidRDefault="00790DBA" w:rsidP="00790DB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eop"/>
          <w:rFonts w:asciiTheme="minorHAnsi" w:hAnsiTheme="minorHAnsi" w:cstheme="minorHAnsi"/>
        </w:rPr>
        <w:t> </w:t>
      </w:r>
    </w:p>
    <w:p w14:paraId="47E25A24" w14:textId="7A3D7CA0" w:rsidR="00790DBA" w:rsidRPr="009C7273" w:rsidRDefault="00790DBA" w:rsidP="00790DBA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>Hlásenie ambulancií prevádzkovateľovi zdravotníckeho zariadenia o počte ošetrených pacientov k poslednému dňu každého kalendárneho mesiaca v danej ambulancii. Týmto spôsobom sa vyčísli, koľko používateľov využilo služby ambulancie. Zároveň je potrebné hodnotu PSKPRCR73 vypočítať ako súčet počtu ošetrených pacientov zo všetkých ambulancii</w:t>
      </w:r>
      <w:del w:id="239" w:author="Bagiová Tatiana" w:date="2026-01-29T16:17:00Z" w16du:dateUtc="2026-01-29T15:17:00Z">
        <w:r w:rsidRPr="009C7273" w:rsidDel="00DB65B2">
          <w:rPr>
            <w:rStyle w:val="normaltextrun"/>
            <w:rFonts w:asciiTheme="minorHAnsi" w:hAnsiTheme="minorHAnsi" w:cstheme="minorHAnsi"/>
          </w:rPr>
          <w:delText xml:space="preserve"> v danom zdravotníckom zariadení</w:delText>
        </w:r>
      </w:del>
      <w:ins w:id="240" w:author="Bagiová Tatiana" w:date="2026-01-29T16:17:00Z" w16du:dateUtc="2026-01-29T15:17:00Z">
        <w:r w:rsidR="00DB65B2">
          <w:rPr>
            <w:rStyle w:val="normaltextrun"/>
            <w:rFonts w:asciiTheme="minorHAnsi" w:hAnsiTheme="minorHAnsi" w:cstheme="minorHAnsi"/>
          </w:rPr>
          <w:t xml:space="preserve"> na ktoré užívateľ žiada príspevok</w:t>
        </w:r>
      </w:ins>
      <w:r w:rsidRPr="009C7273">
        <w:rPr>
          <w:rStyle w:val="normaltextrun"/>
          <w:rFonts w:asciiTheme="minorHAnsi" w:hAnsiTheme="minorHAnsi" w:cstheme="minorHAnsi"/>
        </w:rPr>
        <w:t xml:space="preserve">. 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51A8F87C" w14:textId="77777777" w:rsidR="00790DBA" w:rsidRPr="009C7273" w:rsidRDefault="00790DBA" w:rsidP="00790DB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eop"/>
          <w:rFonts w:asciiTheme="minorHAnsi" w:hAnsiTheme="minorHAnsi" w:cstheme="minorHAnsi"/>
        </w:rPr>
        <w:t> </w:t>
      </w:r>
    </w:p>
    <w:p w14:paraId="5A518BFB" w14:textId="560ED103" w:rsidR="00790DBA" w:rsidRPr="009C7273" w:rsidRDefault="00790DBA" w:rsidP="00790DBA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 xml:space="preserve">Počet návštev získaný prieskumom kedykoľvek v priebehu roka (za podmienky uskutočnenia minimálne troch prieskumov v sledovanom roku v minimálnom trvaní 5 pracovných dní na každé sledovanie). Z tohto prieskumu získame údaj o počte návštev za každý deň z týchto minimálne 15 dní. Súčinom aritmetického priemeru týchto hodnôt a počtom pracovných dní sledovaného kalendárneho roku získa </w:t>
      </w:r>
      <w:del w:id="241" w:author="Bagiová Tatiana" w:date="2026-01-29T16:17:00Z" w16du:dateUtc="2026-01-29T15:17:00Z">
        <w:r w:rsidRPr="009C7273" w:rsidDel="00CF2D7E">
          <w:rPr>
            <w:rStyle w:val="normaltextrun"/>
            <w:rFonts w:asciiTheme="minorHAnsi" w:hAnsiTheme="minorHAnsi" w:cstheme="minorHAnsi"/>
          </w:rPr>
          <w:delText xml:space="preserve">prijímateľ </w:delText>
        </w:r>
      </w:del>
      <w:ins w:id="242" w:author="Bagiová Tatiana" w:date="2026-01-29T16:17:00Z" w16du:dateUtc="2026-01-29T15:17:00Z">
        <w:r w:rsidR="00CF2D7E">
          <w:rPr>
            <w:rStyle w:val="normaltextrun"/>
            <w:rFonts w:asciiTheme="minorHAnsi" w:hAnsiTheme="minorHAnsi" w:cstheme="minorHAnsi"/>
          </w:rPr>
          <w:t>už</w:t>
        </w:r>
      </w:ins>
      <w:ins w:id="243" w:author="Bagiová Tatiana" w:date="2026-01-29T16:18:00Z" w16du:dateUtc="2026-01-29T15:18:00Z">
        <w:r w:rsidR="00CF2D7E">
          <w:rPr>
            <w:rStyle w:val="normaltextrun"/>
            <w:rFonts w:asciiTheme="minorHAnsi" w:hAnsiTheme="minorHAnsi" w:cstheme="minorHAnsi"/>
          </w:rPr>
          <w:t>íva</w:t>
        </w:r>
        <w:r w:rsidR="007F0418">
          <w:rPr>
            <w:rStyle w:val="normaltextrun"/>
            <w:rFonts w:asciiTheme="minorHAnsi" w:hAnsiTheme="minorHAnsi" w:cstheme="minorHAnsi"/>
          </w:rPr>
          <w:t xml:space="preserve">teľ </w:t>
        </w:r>
      </w:ins>
      <w:r w:rsidRPr="009C7273">
        <w:rPr>
          <w:rStyle w:val="normaltextrun"/>
          <w:rFonts w:asciiTheme="minorHAnsi" w:hAnsiTheme="minorHAnsi" w:cstheme="minorHAnsi"/>
        </w:rPr>
        <w:t>hodnotu ukazovateľa PSKPRCR73.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0573FB59" w14:textId="77777777" w:rsidR="00790DBA" w:rsidRPr="00607025" w:rsidRDefault="00790DBA" w:rsidP="00352E49">
      <w:pPr>
        <w:spacing w:after="40" w:line="240" w:lineRule="auto"/>
        <w:rPr>
          <w:rFonts w:ascii="Times New Roman" w:hAnsi="Times New Roman" w:cs="Times New Roman"/>
          <w:u w:val="single"/>
        </w:rPr>
      </w:pPr>
    </w:p>
    <w:p w14:paraId="4D7E2CAB" w14:textId="77777777" w:rsidR="00352E49" w:rsidRDefault="00352E49"/>
    <w:sectPr w:rsidR="00352E49" w:rsidSect="00352E4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AEEF7" w14:textId="77777777" w:rsidR="00111278" w:rsidRDefault="00111278" w:rsidP="00352E49">
      <w:pPr>
        <w:spacing w:after="0" w:line="240" w:lineRule="auto"/>
      </w:pPr>
      <w:r>
        <w:separator/>
      </w:r>
    </w:p>
  </w:endnote>
  <w:endnote w:type="continuationSeparator" w:id="0">
    <w:p w14:paraId="7032A7FE" w14:textId="77777777" w:rsidR="00111278" w:rsidRDefault="00111278" w:rsidP="0035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0457244"/>
      <w:docPartObj>
        <w:docPartGallery w:val="Page Numbers (Bottom of Page)"/>
        <w:docPartUnique/>
      </w:docPartObj>
    </w:sdtPr>
    <w:sdtEndPr/>
    <w:sdtContent>
      <w:p w14:paraId="5D888EE3" w14:textId="6014BB6D" w:rsidR="000005AC" w:rsidRDefault="000005A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12D">
          <w:rPr>
            <w:noProof/>
          </w:rPr>
          <w:t>1</w:t>
        </w:r>
        <w:r>
          <w:fldChar w:fldCharType="end"/>
        </w:r>
      </w:p>
    </w:sdtContent>
  </w:sdt>
  <w:p w14:paraId="5ADE7B92" w14:textId="77777777" w:rsidR="000005AC" w:rsidRDefault="000005AC">
    <w:pPr>
      <w:pStyle w:val="Pta"/>
    </w:pPr>
  </w:p>
  <w:p w14:paraId="24377977" w14:textId="77777777" w:rsidR="004A27A3" w:rsidRDefault="004A27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94714" w14:textId="77777777" w:rsidR="00111278" w:rsidRDefault="00111278" w:rsidP="00352E49">
      <w:pPr>
        <w:spacing w:after="0" w:line="240" w:lineRule="auto"/>
      </w:pPr>
      <w:r>
        <w:separator/>
      </w:r>
    </w:p>
  </w:footnote>
  <w:footnote w:type="continuationSeparator" w:id="0">
    <w:p w14:paraId="4D54EBBC" w14:textId="77777777" w:rsidR="00111278" w:rsidRDefault="00111278" w:rsidP="00352E49">
      <w:pPr>
        <w:spacing w:after="0" w:line="240" w:lineRule="auto"/>
      </w:pPr>
      <w:r>
        <w:continuationSeparator/>
      </w:r>
    </w:p>
  </w:footnote>
  <w:footnote w:id="1">
    <w:p w14:paraId="3E631693" w14:textId="45FCF47E" w:rsidR="002E300C" w:rsidRDefault="002E300C">
      <w:pPr>
        <w:pStyle w:val="Textpoznmkypodiarou"/>
      </w:pPr>
      <w:ins w:id="66" w:author="Bagiová Tatiana" w:date="2026-01-29T15:53:00Z" w16du:dateUtc="2026-01-29T14:53:00Z">
        <w:r>
          <w:rPr>
            <w:rStyle w:val="Odkaznapoznmkupodiarou"/>
          </w:rPr>
          <w:footnoteRef/>
        </w:r>
        <w:r>
          <w:t xml:space="preserve"> Ak užívateľ </w:t>
        </w:r>
      </w:ins>
      <w:ins w:id="67" w:author="Bagiová Tatiana" w:date="2026-01-29T15:54:00Z" w16du:dateUtc="2026-01-29T14:54:00Z">
        <w:r>
          <w:t>žiada príspevok na viacej ambulancií, do výpočtu za</w:t>
        </w:r>
        <w:r w:rsidR="00A22AE9">
          <w:t>hrnie všetky ambulancie</w:t>
        </w:r>
      </w:ins>
    </w:p>
  </w:footnote>
  <w:footnote w:id="2">
    <w:p w14:paraId="59CF794A" w14:textId="77777777" w:rsidR="00D24E1F" w:rsidRDefault="00D24E1F" w:rsidP="00D24E1F">
      <w:pPr>
        <w:pStyle w:val="Textpoznmkypodiarou"/>
        <w:rPr>
          <w:ins w:id="76" w:author="Bagiová Tatiana" w:date="2026-01-30T13:16:00Z" w16du:dateUtc="2026-01-30T12:16:00Z"/>
        </w:rPr>
      </w:pPr>
      <w:ins w:id="77" w:author="Bagiová Tatiana" w:date="2026-01-30T13:16:00Z" w16du:dateUtc="2026-01-30T12:16:00Z">
        <w:r>
          <w:rPr>
            <w:rStyle w:val="Odkaznapoznmkupodiarou"/>
          </w:rPr>
          <w:footnoteRef/>
        </w:r>
        <w:r>
          <w:t xml:space="preserve"> Úväzok lekára sa vo vzorci vyjadruje hodnotou napr. 0,5, 0,75 alebo 1 podľa toho aký má užívateľ schválený úväzok príslušným VÚC</w:t>
        </w:r>
      </w:ins>
    </w:p>
    <w:p w14:paraId="4D3B6995" w14:textId="076CEC52" w:rsidR="00D24E1F" w:rsidRDefault="00D24E1F">
      <w:pPr>
        <w:pStyle w:val="Textpoznmkypodiarou"/>
      </w:pPr>
    </w:p>
  </w:footnote>
  <w:footnote w:id="3">
    <w:p w14:paraId="6FB4FCBC" w14:textId="77777777" w:rsidR="004930CA" w:rsidDel="008D19A8" w:rsidRDefault="004930CA">
      <w:pPr>
        <w:pStyle w:val="Textpoznmkypodiarou"/>
        <w:rPr>
          <w:del w:id="147" w:author="Bagiová Tatiana" w:date="2026-01-29T15:46:00Z" w16du:dateUtc="2026-01-29T14:46:00Z"/>
        </w:rPr>
      </w:pPr>
      <w:del w:id="148" w:author="Bagiová Tatiana" w:date="2026-01-29T15:46:00Z" w16du:dateUtc="2026-01-29T14:46:00Z">
        <w:r w:rsidDel="008D19A8">
          <w:rPr>
            <w:rStyle w:val="Odkaznapoznmkupodiarou"/>
          </w:rPr>
          <w:footnoteRef/>
        </w:r>
        <w:r w:rsidDel="008D19A8">
          <w:delText xml:space="preserve"> </w:delText>
        </w:r>
        <w:r w:rsidR="00943E25" w:rsidRPr="00943E25" w:rsidDel="008D19A8">
          <w:rPr>
            <w:sz w:val="16"/>
            <w:szCs w:val="16"/>
          </w:rPr>
          <w:delText>Pri merateľnom ukazovateli projektu so stanovenou požiadavkou na zber záznamov jedinečnosti (vybratá možnosť „áno“) je prijímateľ povinný pri vykazovaní dosiahnutej hodnoty zaevidovať relevantné záznamy jedinečnosti v systéme ITMS21+ v detaile merateľného ukazovateľa projektu podľa zvoleného identifikátora jedinečnosti.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13C0" w14:textId="77777777" w:rsidR="00352E49" w:rsidRDefault="000005AC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6E3F3E" wp14:editId="247D2303">
              <wp:simplePos x="0" y="0"/>
              <wp:positionH relativeFrom="margin">
                <wp:align>center</wp:align>
              </wp:positionH>
              <wp:positionV relativeFrom="paragraph">
                <wp:posOffset>-86360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8285C0" id="Skupina 4" o:spid="_x0000_s1026" style="position:absolute;margin-left:0;margin-top:-6.8pt;width:405.85pt;height:24.75pt;z-index:251659264;mso-position-horizontal:center;mso-position-horizontal-relative:margin" coordsize="51542,3141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">
                  <v:imagedata r:id="rId5" o:title="PS-logo_podlhovaste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" o:button="t">
                  <v:fill o:detectmouseclick="t"/>
                  <v:imagedata r:id="rId6" o:title="Ministerstvo zdravotníctva Slovenskej republiky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">
                <v:imagedata r:id="rId7" o:title=""/>
              </v:shape>
              <w10:wrap anchorx="margin"/>
            </v:group>
          </w:pict>
        </mc:Fallback>
      </mc:AlternateContent>
    </w:r>
    <w:r w:rsidR="00352E49">
      <w:t xml:space="preserve">                      </w:t>
    </w:r>
    <w:r w:rsidR="00531529">
      <w:t xml:space="preserve">                                              </w:t>
    </w:r>
    <w:r w:rsidR="00352E49">
      <w:t xml:space="preserve">    </w:t>
    </w:r>
  </w:p>
  <w:p w14:paraId="450DA503" w14:textId="77777777" w:rsidR="00352E49" w:rsidRDefault="00352E49">
    <w:pPr>
      <w:pStyle w:val="Hlavika"/>
    </w:pPr>
  </w:p>
  <w:p w14:paraId="37802C06" w14:textId="77777777" w:rsidR="000005AC" w:rsidRDefault="000005AC">
    <w:pPr>
      <w:pStyle w:val="Hlavika"/>
    </w:pPr>
  </w:p>
  <w:p w14:paraId="4B25A40B" w14:textId="77777777" w:rsidR="00352E49" w:rsidRDefault="000005AC">
    <w:pPr>
      <w:pStyle w:val="Hlavika"/>
    </w:pPr>
    <w:r>
      <w:t>Príloha č. 5</w:t>
    </w:r>
    <w:r w:rsidR="00352E49">
      <w:t xml:space="preserve"> </w:t>
    </w:r>
    <w:r w:rsidRPr="000005AC">
      <w:t>Merateľné ukazovatele projektu a iné údaje</w:t>
    </w:r>
    <w:r>
      <w:t xml:space="preserve"> </w:t>
    </w:r>
  </w:p>
  <w:p w14:paraId="7E1306DE" w14:textId="77777777" w:rsidR="004A27A3" w:rsidRDefault="004A27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5649B"/>
    <w:multiLevelType w:val="hybridMultilevel"/>
    <w:tmpl w:val="B76E6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D2A9C"/>
    <w:multiLevelType w:val="multilevel"/>
    <w:tmpl w:val="DF6E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FC3DF6"/>
    <w:multiLevelType w:val="multilevel"/>
    <w:tmpl w:val="9F46E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055325"/>
    <w:multiLevelType w:val="multilevel"/>
    <w:tmpl w:val="1564FA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F5199F"/>
    <w:multiLevelType w:val="hybridMultilevel"/>
    <w:tmpl w:val="7AFA42B0"/>
    <w:lvl w:ilvl="0" w:tplc="5AC476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B0995"/>
    <w:multiLevelType w:val="hybridMultilevel"/>
    <w:tmpl w:val="8F66BE60"/>
    <w:lvl w:ilvl="0" w:tplc="8DFCA8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F7809"/>
    <w:multiLevelType w:val="multilevel"/>
    <w:tmpl w:val="70641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4A34DC"/>
    <w:multiLevelType w:val="multilevel"/>
    <w:tmpl w:val="5834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44025149">
    <w:abstractNumId w:val="1"/>
  </w:num>
  <w:num w:numId="2" w16cid:durableId="447816322">
    <w:abstractNumId w:val="7"/>
  </w:num>
  <w:num w:numId="3" w16cid:durableId="1728839956">
    <w:abstractNumId w:val="6"/>
  </w:num>
  <w:num w:numId="4" w16cid:durableId="1501383335">
    <w:abstractNumId w:val="2"/>
  </w:num>
  <w:num w:numId="5" w16cid:durableId="1215430782">
    <w:abstractNumId w:val="3"/>
  </w:num>
  <w:num w:numId="6" w16cid:durableId="675117318">
    <w:abstractNumId w:val="4"/>
  </w:num>
  <w:num w:numId="7" w16cid:durableId="10838280">
    <w:abstractNumId w:val="0"/>
  </w:num>
  <w:num w:numId="8" w16cid:durableId="159640473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giová Tatiana">
    <w15:presenceInfo w15:providerId="AD" w15:userId="S::tatiana.bagiova@health.gov.sk::c0d3c95e-2fdd-482d-a484-32f78efa06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E49"/>
    <w:rsid w:val="000005AC"/>
    <w:rsid w:val="00015D5C"/>
    <w:rsid w:val="00083101"/>
    <w:rsid w:val="00111278"/>
    <w:rsid w:val="00146579"/>
    <w:rsid w:val="001601C8"/>
    <w:rsid w:val="001F5602"/>
    <w:rsid w:val="002178C0"/>
    <w:rsid w:val="0023476B"/>
    <w:rsid w:val="00246E66"/>
    <w:rsid w:val="00255D1B"/>
    <w:rsid w:val="00261EE1"/>
    <w:rsid w:val="002756C5"/>
    <w:rsid w:val="00296282"/>
    <w:rsid w:val="002A2FB0"/>
    <w:rsid w:val="002E300C"/>
    <w:rsid w:val="002E4AEA"/>
    <w:rsid w:val="00321ACA"/>
    <w:rsid w:val="00352E49"/>
    <w:rsid w:val="003C21DA"/>
    <w:rsid w:val="003D0AA4"/>
    <w:rsid w:val="003E49D8"/>
    <w:rsid w:val="0043423A"/>
    <w:rsid w:val="00437342"/>
    <w:rsid w:val="0045362B"/>
    <w:rsid w:val="0046319B"/>
    <w:rsid w:val="004930CA"/>
    <w:rsid w:val="004A19D4"/>
    <w:rsid w:val="004A27A3"/>
    <w:rsid w:val="004B767E"/>
    <w:rsid w:val="005049D2"/>
    <w:rsid w:val="005107C5"/>
    <w:rsid w:val="00531529"/>
    <w:rsid w:val="00564114"/>
    <w:rsid w:val="00567139"/>
    <w:rsid w:val="005F26CE"/>
    <w:rsid w:val="00610348"/>
    <w:rsid w:val="00613605"/>
    <w:rsid w:val="00613925"/>
    <w:rsid w:val="006541B2"/>
    <w:rsid w:val="00673A7C"/>
    <w:rsid w:val="00790DBA"/>
    <w:rsid w:val="007C3B59"/>
    <w:rsid w:val="007C5F18"/>
    <w:rsid w:val="007E2063"/>
    <w:rsid w:val="007F0418"/>
    <w:rsid w:val="007F4C1A"/>
    <w:rsid w:val="008478AF"/>
    <w:rsid w:val="008938D5"/>
    <w:rsid w:val="008D19A8"/>
    <w:rsid w:val="00916F91"/>
    <w:rsid w:val="00943E25"/>
    <w:rsid w:val="009848EC"/>
    <w:rsid w:val="009A7B33"/>
    <w:rsid w:val="009B5E30"/>
    <w:rsid w:val="009C468D"/>
    <w:rsid w:val="009F7233"/>
    <w:rsid w:val="00A0634D"/>
    <w:rsid w:val="00A22AE9"/>
    <w:rsid w:val="00A230FB"/>
    <w:rsid w:val="00A270C6"/>
    <w:rsid w:val="00AE0896"/>
    <w:rsid w:val="00B1331A"/>
    <w:rsid w:val="00B17E2F"/>
    <w:rsid w:val="00B34313"/>
    <w:rsid w:val="00B50751"/>
    <w:rsid w:val="00B62D40"/>
    <w:rsid w:val="00B760C6"/>
    <w:rsid w:val="00B85890"/>
    <w:rsid w:val="00BA0B83"/>
    <w:rsid w:val="00BC63C3"/>
    <w:rsid w:val="00BC7766"/>
    <w:rsid w:val="00BC7CF4"/>
    <w:rsid w:val="00C01ACB"/>
    <w:rsid w:val="00C52BA9"/>
    <w:rsid w:val="00C54800"/>
    <w:rsid w:val="00C72A4F"/>
    <w:rsid w:val="00C845C7"/>
    <w:rsid w:val="00C96A4E"/>
    <w:rsid w:val="00CD1781"/>
    <w:rsid w:val="00CD62BD"/>
    <w:rsid w:val="00CE5114"/>
    <w:rsid w:val="00CF2D7E"/>
    <w:rsid w:val="00D21696"/>
    <w:rsid w:val="00D24E1F"/>
    <w:rsid w:val="00D43055"/>
    <w:rsid w:val="00D5077A"/>
    <w:rsid w:val="00DB0A1A"/>
    <w:rsid w:val="00DB2FA1"/>
    <w:rsid w:val="00DB65B2"/>
    <w:rsid w:val="00DB7AFA"/>
    <w:rsid w:val="00DD0D93"/>
    <w:rsid w:val="00DD3A08"/>
    <w:rsid w:val="00DF6917"/>
    <w:rsid w:val="00E118C3"/>
    <w:rsid w:val="00E32DA9"/>
    <w:rsid w:val="00ED4406"/>
    <w:rsid w:val="00F10846"/>
    <w:rsid w:val="00F31E37"/>
    <w:rsid w:val="00F44E5F"/>
    <w:rsid w:val="00F4612D"/>
    <w:rsid w:val="00F72768"/>
    <w:rsid w:val="00F81574"/>
    <w:rsid w:val="00F9218B"/>
    <w:rsid w:val="00FD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9EB87"/>
  <w15:chartTrackingRefBased/>
  <w15:docId w15:val="{34244D5D-A0FA-478D-AB92-A9B957C3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52E49"/>
    <w:pPr>
      <w:spacing w:after="200" w:line="276" w:lineRule="auto"/>
      <w:jc w:val="both"/>
    </w:pPr>
  </w:style>
  <w:style w:type="paragraph" w:styleId="Nadpis1">
    <w:name w:val="heading 1"/>
    <w:next w:val="Normlny"/>
    <w:link w:val="Nadpis1Char"/>
    <w:uiPriority w:val="9"/>
    <w:unhideWhenUsed/>
    <w:qFormat/>
    <w:rsid w:val="000005AC"/>
    <w:pPr>
      <w:keepNext/>
      <w:keepLines/>
      <w:spacing w:after="0"/>
      <w:ind w:left="10" w:right="230" w:hanging="10"/>
      <w:jc w:val="center"/>
      <w:outlineLvl w:val="0"/>
    </w:pPr>
    <w:rPr>
      <w:rFonts w:ascii="Calibri" w:eastAsia="Calibri" w:hAnsi="Calibri" w:cs="Calibri"/>
      <w:b/>
      <w:color w:val="000000"/>
      <w:sz w:val="3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52E49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HlavikaChar">
    <w:name w:val="Hlavička Char"/>
    <w:basedOn w:val="Predvolenpsmoodseku"/>
    <w:link w:val="Hlavika"/>
    <w:uiPriority w:val="99"/>
    <w:rsid w:val="00352E49"/>
  </w:style>
  <w:style w:type="paragraph" w:styleId="Pta">
    <w:name w:val="footer"/>
    <w:basedOn w:val="Normlny"/>
    <w:link w:val="PtaChar"/>
    <w:uiPriority w:val="99"/>
    <w:unhideWhenUsed/>
    <w:rsid w:val="00352E49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PtaChar">
    <w:name w:val="Päta Char"/>
    <w:basedOn w:val="Predvolenpsmoodseku"/>
    <w:link w:val="Pta"/>
    <w:uiPriority w:val="99"/>
    <w:rsid w:val="00352E49"/>
  </w:style>
  <w:style w:type="table" w:styleId="Mriekatabuky">
    <w:name w:val="Table Grid"/>
    <w:basedOn w:val="Normlnatabuka"/>
    <w:uiPriority w:val="39"/>
    <w:rsid w:val="00352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52E4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52E4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52E49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0005AC"/>
    <w:rPr>
      <w:rFonts w:ascii="Calibri" w:eastAsia="Calibri" w:hAnsi="Calibri" w:cs="Calibri"/>
      <w:b/>
      <w:color w:val="000000"/>
      <w:sz w:val="32"/>
      <w:lang w:eastAsia="sk-SK"/>
    </w:rPr>
  </w:style>
  <w:style w:type="table" w:customStyle="1" w:styleId="TableGrid">
    <w:name w:val="TableGrid"/>
    <w:rsid w:val="000005AC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lny"/>
    <w:rsid w:val="00790DB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790DBA"/>
  </w:style>
  <w:style w:type="character" w:customStyle="1" w:styleId="eop">
    <w:name w:val="eop"/>
    <w:basedOn w:val="Predvolenpsmoodseku"/>
    <w:rsid w:val="00790DBA"/>
  </w:style>
  <w:style w:type="paragraph" w:styleId="Textbubliny">
    <w:name w:val="Balloon Text"/>
    <w:basedOn w:val="Normlny"/>
    <w:link w:val="TextbublinyChar"/>
    <w:uiPriority w:val="99"/>
    <w:semiHidden/>
    <w:unhideWhenUsed/>
    <w:rsid w:val="00E11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18C3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E206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206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206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206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206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9A7B33"/>
    <w:pPr>
      <w:spacing w:after="0" w:line="240" w:lineRule="auto"/>
    </w:pPr>
  </w:style>
  <w:style w:type="paragraph" w:styleId="Odsekzoznamu">
    <w:name w:val="List Paragraph"/>
    <w:aliases w:val="body,List Paragraph,Odsek zoznamu2,Lettre d'introduction,Paragrafo elenco,List Paragraph1,1st level - Bullet List Paragraph,List Paragraph (numbered (a)),List Paragraph11,Medium Grid 1 - Accent 21,Normal bullet 2,Bullet list"/>
    <w:basedOn w:val="Normlny"/>
    <w:link w:val="OdsekzoznamuChar"/>
    <w:uiPriority w:val="99"/>
    <w:qFormat/>
    <w:rsid w:val="001601C8"/>
    <w:pPr>
      <w:spacing w:after="160" w:line="259" w:lineRule="auto"/>
      <w:ind w:left="720"/>
      <w:contextualSpacing/>
      <w:jc w:val="left"/>
    </w:pPr>
    <w:rPr>
      <w:kern w:val="2"/>
      <w14:ligatures w14:val="standardContextual"/>
    </w:rPr>
  </w:style>
  <w:style w:type="paragraph" w:customStyle="1" w:styleId="Default">
    <w:name w:val="Default"/>
    <w:rsid w:val="001601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character" w:customStyle="1" w:styleId="OdsekzoznamuChar">
    <w:name w:val="Odsek zoznamu Char"/>
    <w:aliases w:val="body Char,List Paragraph Char,Odsek zoznamu2 Char,Lettre d'introduction Char,Paragrafo elenco Char,List Paragraph1 Char,1st level - Bullet List Paragraph Char,List Paragraph (numbered (a)) Char,List Paragraph11 Char,Bullet list Char"/>
    <w:link w:val="Odsekzoznamu"/>
    <w:uiPriority w:val="99"/>
    <w:qFormat/>
    <w:locked/>
    <w:rsid w:val="001601C8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70001-B5E7-47C2-9861-CEF046E9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54</cp:revision>
  <cp:lastPrinted>2025-08-15T12:37:00Z</cp:lastPrinted>
  <dcterms:created xsi:type="dcterms:W3CDTF">2026-01-29T14:48:00Z</dcterms:created>
  <dcterms:modified xsi:type="dcterms:W3CDTF">2026-01-30T12:42:00Z</dcterms:modified>
</cp:coreProperties>
</file>